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3C2776">
      <w:pPr>
        <w:spacing w:before="24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 xml:space="preserve">Poskytovateľ: </w:t>
      </w:r>
    </w:p>
    <w:p w14:paraId="1693A0D2" w14:textId="03C67ABD"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700301" w:rsidRPr="003A25AC">
        <w:rPr>
          <w:rFonts w:asciiTheme="minorHAnsi" w:hAnsiTheme="minorHAnsi" w:cstheme="minorHAnsi"/>
        </w:rPr>
        <w:t>Úrad vlády 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 </w:t>
      </w:r>
      <w:r w:rsidR="00471C68" w:rsidRPr="003A25AC">
        <w:rPr>
          <w:rFonts w:asciiTheme="minorHAnsi" w:hAnsiTheme="minorHAnsi" w:cstheme="minorHAnsi"/>
        </w:rPr>
        <w:t xml:space="preserve">„Úrad vlády SR“ alebo </w:t>
      </w:r>
      <w:r w:rsidR="00A825E5" w:rsidRPr="003A25AC">
        <w:rPr>
          <w:rFonts w:asciiTheme="minorHAnsi" w:hAnsiTheme="minorHAnsi" w:cstheme="minorHAnsi"/>
        </w:rPr>
        <w:t>„ÚV 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388D5641" w14:textId="77777777" w:rsidR="00700301"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Adresa:</w:t>
      </w:r>
      <w:r w:rsidR="00700301" w:rsidRPr="003A25AC">
        <w:rPr>
          <w:rFonts w:asciiTheme="minorHAnsi" w:hAnsiTheme="minorHAnsi" w:cstheme="minorHAnsi"/>
        </w:rPr>
        <w:t xml:space="preserve">   Námestie slobody 1, 813 70 Bratislava, Slovenská republika</w:t>
      </w:r>
      <w:r w:rsidR="00700301" w:rsidRPr="003A25AC">
        <w:rPr>
          <w:rFonts w:asciiTheme="minorHAnsi" w:hAnsiTheme="minorHAnsi" w:cstheme="minorHAnsi"/>
          <w:b/>
        </w:rPr>
        <w:t xml:space="preserve"> </w:t>
      </w:r>
    </w:p>
    <w:p w14:paraId="2132DDC6"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4D4D63B4"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 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03FF6011"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del w:id="0" w:author="Autor">
        <w:r w:rsidR="00F362A8" w:rsidDel="00C47604">
          <w:rPr>
            <w:rFonts w:asciiTheme="minorHAnsi" w:hAnsiTheme="minorHAnsi" w:cstheme="minorHAnsi"/>
            <w:b/>
          </w:rPr>
          <w:delText>8 616 300,00</w:delText>
        </w:r>
      </w:del>
      <w:ins w:id="1" w:author="Autor">
        <w:r w:rsidR="00C47604">
          <w:rPr>
            <w:rFonts w:asciiTheme="minorHAnsi" w:hAnsiTheme="minorHAnsi" w:cstheme="minorHAnsi"/>
            <w:b/>
          </w:rPr>
          <w:t>13 130 100,00</w:t>
        </w:r>
      </w:ins>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7777777" w:rsidR="00220D59" w:rsidRDefault="00220D59" w:rsidP="000F1F4E">
      <w:pPr>
        <w:spacing w:before="120" w:after="120" w:line="240" w:lineRule="auto"/>
        <w:ind w:firstLine="360"/>
        <w:jc w:val="both"/>
        <w:rPr>
          <w:rFonts w:asciiTheme="minorHAnsi" w:hAnsiTheme="minorHAnsi" w:cstheme="minorHAnsi"/>
        </w:rPr>
      </w:pPr>
      <w:r w:rsidRPr="003A25AC">
        <w:rPr>
          <w:rFonts w:asciiTheme="minorHAnsi" w:hAnsiTheme="minorHAnsi" w:cstheme="minorHAnsi"/>
        </w:rPr>
        <w:t xml:space="preserve">Oprávnené výdavky sa uhrádzajú vo vyššie uvedených pomeroch, ktoré sa percentuálne skladajú z nasledujúcich pomerov: </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77777777" w:rsidR="007964A6" w:rsidRPr="000C0504" w:rsidRDefault="007964A6" w:rsidP="007964A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7777777" w:rsidR="007964A6" w:rsidRPr="000C0504" w:rsidRDefault="007964A6" w:rsidP="007964A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7AEC844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9E23D4">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77777777" w:rsidR="00CF0EA0"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 xml:space="preserve">je oprávnený predĺžiť lehotu na vydanie rozhodnutia o žiadosti o NFP v prípade, ak 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5439A13D" w:rsidR="00420D32" w:rsidRPr="003A25AC" w:rsidRDefault="00CF0EA0" w:rsidP="000F1F4E">
      <w:pPr>
        <w:spacing w:before="120" w:after="120" w:line="240" w:lineRule="auto"/>
        <w:ind w:firstLine="357"/>
        <w:jc w:val="both"/>
        <w:rPr>
          <w:rFonts w:asciiTheme="minorHAnsi" w:hAnsiTheme="minorHAnsi" w:cstheme="minorHAnsi"/>
        </w:rPr>
      </w:pPr>
      <w:r>
        <w:t>V prípade, ak nie je dodržaný termín v</w:t>
      </w:r>
      <w:r w:rsidR="00C52A42">
        <w:t> </w:t>
      </w:r>
      <w:r>
        <w:t>zmysle</w:t>
      </w:r>
      <w:r w:rsidR="00C52A42">
        <w:t xml:space="preserve"> predchádzajúcich odsekov</w:t>
      </w:r>
      <w:r>
        <w:t xml:space="preserve">,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14:paraId="65161EA8" w14:textId="29288EE3" w:rsidR="009E23D4"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 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13FE732F" w14:textId="77777777" w:rsidR="007254A5" w:rsidRPr="003A25AC" w:rsidRDefault="007254A5" w:rsidP="000F1F4E">
      <w:pPr>
        <w:spacing w:before="120" w:after="120" w:line="240" w:lineRule="auto"/>
        <w:ind w:firstLine="357"/>
        <w:jc w:val="both"/>
        <w:rPr>
          <w:rFonts w:asciiTheme="minorHAnsi" w:hAnsiTheme="minorHAnsi" w:cstheme="minorHAnsi"/>
        </w:rPr>
      </w:pPr>
    </w:p>
    <w:p w14:paraId="4C935B16"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Miesto a spôsob podania ŽoNFP</w:t>
      </w:r>
    </w:p>
    <w:p w14:paraId="6488A07B" w14:textId="77777777" w:rsidR="00094F28"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lastRenderedPageBreak/>
        <w:t xml:space="preserve">Žiadateľ je povinný predložiť žiadosť o NFP riadne, včas a v určenej forme. </w:t>
      </w:r>
    </w:p>
    <w:p w14:paraId="12C9A3D7" w14:textId="3A798FA6" w:rsidR="001936D0"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5C9F2BCC" w14:textId="4786E5EF" w:rsidR="001936D0" w:rsidRPr="00230311" w:rsidRDefault="001936D0" w:rsidP="000F1F4E">
      <w:pPr>
        <w:pStyle w:val="Odsekzoznamu"/>
        <w:numPr>
          <w:ilvl w:val="0"/>
          <w:numId w:val="33"/>
        </w:numPr>
        <w:spacing w:before="120" w:after="120"/>
        <w:ind w:left="709" w:hanging="283"/>
        <w:jc w:val="both"/>
        <w:rPr>
          <w:rFonts w:asciiTheme="minorHAnsi" w:hAnsiTheme="minorHAnsi" w:cstheme="minorHAnsi"/>
          <w:sz w:val="22"/>
          <w:szCs w:val="22"/>
        </w:rPr>
      </w:pPr>
      <w:r w:rsidRPr="00230311">
        <w:rPr>
          <w:rFonts w:asciiTheme="minorHAnsi" w:hAnsiTheme="minorHAnsi" w:cstheme="minorHAnsi"/>
          <w:b/>
          <w:sz w:val="22"/>
          <w:szCs w:val="22"/>
        </w:rPr>
        <w:t>V listinnej podobe</w:t>
      </w:r>
      <w:r w:rsidRPr="00230311">
        <w:rPr>
          <w:rFonts w:asciiTheme="minorHAnsi" w:hAnsiTheme="minorHAnsi" w:cstheme="minorHAnsi"/>
          <w:sz w:val="22"/>
          <w:szCs w:val="22"/>
        </w:rPr>
        <w:t xml:space="preserve"> je žiadosť o</w:t>
      </w:r>
      <w:r w:rsidR="00290EA9" w:rsidRPr="00230311">
        <w:rPr>
          <w:rFonts w:asciiTheme="minorHAnsi" w:hAnsiTheme="minorHAnsi" w:cstheme="minorHAnsi"/>
          <w:sz w:val="22"/>
          <w:szCs w:val="22"/>
        </w:rPr>
        <w:t> </w:t>
      </w:r>
      <w:r w:rsidRPr="00230311">
        <w:rPr>
          <w:rFonts w:asciiTheme="minorHAnsi" w:hAnsiTheme="minorHAnsi" w:cstheme="minorHAnsi"/>
          <w:sz w:val="22"/>
          <w:szCs w:val="22"/>
        </w:rPr>
        <w:t>NFP</w:t>
      </w:r>
      <w:r w:rsidR="00290EA9"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B21967" w:rsidRPr="00230311">
        <w:rPr>
          <w:rFonts w:asciiTheme="minorHAnsi" w:hAnsiTheme="minorHAnsi" w:cstheme="minorHAnsi"/>
          <w:sz w:val="22"/>
          <w:szCs w:val="22"/>
        </w:rPr>
        <w:t>vrátane všetkých príloh</w:t>
      </w:r>
      <w:r w:rsidR="00290EA9" w:rsidRPr="00230311">
        <w:rPr>
          <w:rFonts w:asciiTheme="minorHAnsi" w:hAnsiTheme="minorHAnsi" w:cstheme="minorHAnsi"/>
          <w:sz w:val="22"/>
          <w:szCs w:val="22"/>
        </w:rPr>
        <w:t>,</w:t>
      </w:r>
      <w:r w:rsidR="00B21967" w:rsidRPr="00230311">
        <w:rPr>
          <w:rFonts w:asciiTheme="minorHAnsi" w:hAnsiTheme="minorHAnsi" w:cstheme="minorHAnsi"/>
          <w:sz w:val="22"/>
          <w:szCs w:val="22"/>
        </w:rPr>
        <w:t xml:space="preserve"> možné doručiť </w:t>
      </w:r>
      <w:r w:rsidRPr="00230311">
        <w:rPr>
          <w:rFonts w:asciiTheme="minorHAnsi" w:hAnsiTheme="minorHAnsi" w:cstheme="minorHAnsi"/>
          <w:sz w:val="22"/>
          <w:szCs w:val="22"/>
        </w:rPr>
        <w:t>v jednom origináli (vytlačenom po odoslaní prostredníctvom ITMS2014+</w:t>
      </w:r>
      <w:r w:rsidR="000F1F4E">
        <w:rPr>
          <w:rFonts w:asciiTheme="minorHAnsi" w:hAnsiTheme="minorHAnsi" w:cstheme="minorHAnsi"/>
          <w:sz w:val="22"/>
          <w:szCs w:val="22"/>
        </w:rPr>
        <w:t xml:space="preserve"> a podpísanom</w:t>
      </w:r>
      <w:r w:rsidRPr="00230311">
        <w:rPr>
          <w:rFonts w:asciiTheme="minorHAnsi" w:hAnsiTheme="minorHAnsi" w:cstheme="minorHAnsi"/>
          <w:sz w:val="22"/>
          <w:szCs w:val="22"/>
        </w:rPr>
        <w:t>) a jednej kópii:</w:t>
      </w:r>
    </w:p>
    <w:p w14:paraId="46C45D2A" w14:textId="77777777" w:rsidR="00CC00B5" w:rsidRPr="00230311" w:rsidRDefault="00CC00B5" w:rsidP="000F1F4E">
      <w:pPr>
        <w:pStyle w:val="Odsekzoznamu"/>
        <w:spacing w:before="120" w:after="120"/>
        <w:jc w:val="both"/>
        <w:rPr>
          <w:rFonts w:asciiTheme="minorHAnsi" w:hAnsiTheme="minorHAnsi" w:cstheme="minorHAnsi"/>
          <w:sz w:val="22"/>
          <w:szCs w:val="22"/>
        </w:rPr>
      </w:pPr>
    </w:p>
    <w:p w14:paraId="61600FE4" w14:textId="77777777" w:rsidR="001936D0" w:rsidRPr="00230311" w:rsidRDefault="001936D0" w:rsidP="000F1F4E">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D4E956A" w14:textId="5971F374" w:rsidR="001936D0"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 xml:space="preserve">Úrad vlády Slovenskej republiky </w:t>
      </w:r>
    </w:p>
    <w:p w14:paraId="03959258" w14:textId="5F9F7D70" w:rsidR="00227259" w:rsidRPr="00230311" w:rsidRDefault="00227259" w:rsidP="000F1F4E">
      <w:pPr>
        <w:spacing w:after="0"/>
        <w:ind w:left="1134"/>
        <w:contextualSpacing/>
        <w:jc w:val="both"/>
        <w:rPr>
          <w:rFonts w:asciiTheme="minorHAnsi" w:hAnsiTheme="minorHAnsi" w:cstheme="minorHAnsi"/>
        </w:rPr>
      </w:pPr>
      <w:r>
        <w:rPr>
          <w:rFonts w:asciiTheme="minorHAnsi" w:hAnsiTheme="minorHAnsi" w:cstheme="minorHAnsi"/>
        </w:rPr>
        <w:t>sekcia finančných programov</w:t>
      </w:r>
    </w:p>
    <w:p w14:paraId="0990F7BC"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97C8A71"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 xml:space="preserve">Námestie slobody 1 </w:t>
      </w:r>
    </w:p>
    <w:p w14:paraId="59D7CBCB"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813 70 Bratislava 15</w:t>
      </w:r>
    </w:p>
    <w:p w14:paraId="46B2142C" w14:textId="066F83EE" w:rsidR="001936D0" w:rsidRPr="000F1F4E" w:rsidRDefault="001936D0" w:rsidP="000F1F4E">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38BCA544" w14:textId="34AF8900" w:rsidR="001936D0" w:rsidRPr="00230311" w:rsidRDefault="001936D0" w:rsidP="00B95B32">
      <w:pPr>
        <w:pStyle w:val="Odsekzoznamu"/>
        <w:numPr>
          <w:ilvl w:val="0"/>
          <w:numId w:val="34"/>
        </w:numPr>
        <w:spacing w:before="240" w:after="240"/>
        <w:ind w:left="1560" w:hanging="426"/>
        <w:jc w:val="both"/>
        <w:rPr>
          <w:rFonts w:asciiTheme="minorHAnsi" w:hAnsiTheme="minorHAnsi" w:cstheme="minorHAnsi"/>
          <w:sz w:val="22"/>
          <w:szCs w:val="22"/>
        </w:rPr>
      </w:pPr>
      <w:r w:rsidRPr="00230311">
        <w:rPr>
          <w:rFonts w:asciiTheme="minorHAnsi" w:hAnsiTheme="minorHAnsi" w:cstheme="minorHAnsi"/>
          <w:sz w:val="22"/>
          <w:szCs w:val="22"/>
        </w:rPr>
        <w:t>v čase od 8.00 hod. do 15.00 hod. (obedňajšia prestávka 11.45-12.15 hod</w:t>
      </w:r>
      <w:r w:rsidR="007C40D0" w:rsidRPr="00230311">
        <w:rPr>
          <w:rFonts w:asciiTheme="minorHAnsi" w:hAnsiTheme="minorHAnsi" w:cstheme="minorHAnsi"/>
          <w:sz w:val="22"/>
          <w:szCs w:val="22"/>
        </w:rPr>
        <w:t>.</w:t>
      </w:r>
      <w:r w:rsidRPr="00230311">
        <w:rPr>
          <w:rFonts w:asciiTheme="minorHAnsi" w:hAnsiTheme="minorHAnsi" w:cstheme="minorHAnsi"/>
          <w:sz w:val="22"/>
          <w:szCs w:val="22"/>
        </w:rPr>
        <w:t>):</w:t>
      </w:r>
    </w:p>
    <w:p w14:paraId="381CEDE8"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 xml:space="preserve">podateľňa Úradu vlády Slovenskej republiky </w:t>
      </w:r>
    </w:p>
    <w:p w14:paraId="48DFACB4"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 xml:space="preserve">Námestie slobody 1 </w:t>
      </w:r>
    </w:p>
    <w:p w14:paraId="47F163E9"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813 70 Bratislava 15</w:t>
      </w:r>
    </w:p>
    <w:p w14:paraId="1292B86A" w14:textId="77777777" w:rsidR="001936D0" w:rsidRPr="00230311" w:rsidRDefault="001936D0" w:rsidP="000F1F4E">
      <w:pPr>
        <w:pStyle w:val="Odsekzoznamu"/>
        <w:numPr>
          <w:ilvl w:val="1"/>
          <w:numId w:val="35"/>
        </w:numPr>
        <w:spacing w:before="120" w:after="120"/>
        <w:ind w:left="1559"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v čase od 8.30 hod. do 14.30 hod. na adresu:</w:t>
      </w:r>
    </w:p>
    <w:p w14:paraId="21B97B06" w14:textId="4DD6C108" w:rsidR="001936D0"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Úrad vlády Slovenskej republiky</w:t>
      </w:r>
    </w:p>
    <w:p w14:paraId="42B81EA8" w14:textId="6463EC91" w:rsidR="00807DE1" w:rsidRPr="00230311" w:rsidRDefault="00807DE1" w:rsidP="000F1F4E">
      <w:pPr>
        <w:spacing w:after="0"/>
        <w:ind w:left="1559"/>
        <w:contextualSpacing/>
        <w:jc w:val="both"/>
        <w:rPr>
          <w:rFonts w:asciiTheme="minorHAnsi" w:hAnsiTheme="minorHAnsi" w:cstheme="minorHAnsi"/>
        </w:rPr>
      </w:pPr>
      <w:r>
        <w:rPr>
          <w:rFonts w:asciiTheme="minorHAnsi" w:hAnsiTheme="minorHAnsi" w:cstheme="minorHAnsi"/>
        </w:rPr>
        <w:t>sekcia finančných programov</w:t>
      </w:r>
    </w:p>
    <w:p w14:paraId="257EECB6" w14:textId="77777777" w:rsidR="001936D0" w:rsidRPr="00230311"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114BC4CE" w14:textId="2267A5EF" w:rsidR="001936D0" w:rsidRPr="00230311" w:rsidRDefault="007254A5" w:rsidP="000F1F4E">
      <w:pPr>
        <w:spacing w:after="0"/>
        <w:ind w:left="1559"/>
        <w:contextualSpacing/>
        <w:jc w:val="both"/>
        <w:rPr>
          <w:rFonts w:asciiTheme="minorHAnsi" w:hAnsiTheme="minorHAnsi" w:cstheme="minorHAnsi"/>
        </w:rPr>
      </w:pPr>
      <w:r>
        <w:rPr>
          <w:rFonts w:asciiTheme="minorHAnsi" w:hAnsiTheme="minorHAnsi" w:cstheme="minorHAnsi"/>
        </w:rPr>
        <w:t>Dunajská 68</w:t>
      </w:r>
    </w:p>
    <w:p w14:paraId="22C9DFA4" w14:textId="7D557B4A" w:rsidR="001936D0" w:rsidRPr="00230311" w:rsidRDefault="001C1022"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811 </w:t>
      </w:r>
      <w:r w:rsidR="004C3E2F" w:rsidRPr="00230311">
        <w:rPr>
          <w:rFonts w:asciiTheme="minorHAnsi" w:hAnsiTheme="minorHAnsi" w:cstheme="minorHAnsi"/>
        </w:rPr>
        <w:t>0</w:t>
      </w:r>
      <w:r w:rsidR="004C3E2F">
        <w:rPr>
          <w:rFonts w:asciiTheme="minorHAnsi" w:hAnsiTheme="minorHAnsi" w:cstheme="minorHAnsi"/>
        </w:rPr>
        <w:t>8</w:t>
      </w:r>
      <w:r w:rsidR="00DC3E12">
        <w:rPr>
          <w:rFonts w:asciiTheme="minorHAnsi" w:hAnsiTheme="minorHAnsi" w:cstheme="minorHAnsi"/>
        </w:rPr>
        <w:t xml:space="preserve"> </w:t>
      </w:r>
      <w:r w:rsidR="001936D0" w:rsidRPr="00230311">
        <w:rPr>
          <w:rFonts w:asciiTheme="minorHAnsi" w:hAnsiTheme="minorHAnsi" w:cstheme="minorHAnsi"/>
        </w:rPr>
        <w:t xml:space="preserve">Bratislava </w:t>
      </w:r>
      <w:r w:rsidR="00EA5E71" w:rsidRPr="00230311">
        <w:rPr>
          <w:rFonts w:asciiTheme="minorHAnsi" w:hAnsiTheme="minorHAnsi" w:cstheme="minorHAnsi"/>
        </w:rPr>
        <w:t>1</w:t>
      </w:r>
    </w:p>
    <w:p w14:paraId="35955106" w14:textId="4581C210" w:rsidR="001936D0" w:rsidRPr="00230311" w:rsidRDefault="001936D0" w:rsidP="000F1F4E">
      <w:pPr>
        <w:spacing w:before="120" w:after="120" w:line="240" w:lineRule="auto"/>
        <w:ind w:left="709"/>
        <w:jc w:val="both"/>
        <w:rPr>
          <w:rFonts w:asciiTheme="minorHAnsi" w:hAnsiTheme="minorHAnsi" w:cstheme="minorHAnsi"/>
        </w:rPr>
      </w:pPr>
      <w:r w:rsidRPr="00230311">
        <w:rPr>
          <w:rFonts w:asciiTheme="minorHAnsi" w:hAnsiTheme="minorHAnsi" w:cstheme="minorHAnsi"/>
        </w:rPr>
        <w:t>RO OP TP nie je oprávnený v zmysle v súčasnosti platných právnych pre</w:t>
      </w:r>
      <w:r w:rsidR="00081F43" w:rsidRPr="00230311">
        <w:rPr>
          <w:rFonts w:asciiTheme="minorHAnsi" w:hAnsiTheme="minorHAnsi" w:cstheme="minorHAnsi"/>
        </w:rPr>
        <w:t>d</w:t>
      </w:r>
      <w:r w:rsidRPr="00230311">
        <w:rPr>
          <w:rFonts w:asciiTheme="minorHAnsi" w:hAnsiTheme="minorHAnsi" w:cstheme="minorHAnsi"/>
        </w:rPr>
        <w:t>pisov obmedziť pre žiadateľov predkladanie ŽoNFP v listinnej podobe.</w:t>
      </w:r>
    </w:p>
    <w:p w14:paraId="3C5220BB" w14:textId="30EA0B97" w:rsidR="001936D0" w:rsidRPr="00230311" w:rsidRDefault="001936D0" w:rsidP="000F1F4E">
      <w:pPr>
        <w:pStyle w:val="Odsekzoznamu"/>
        <w:numPr>
          <w:ilvl w:val="0"/>
          <w:numId w:val="33"/>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zmysle zákona o e-Governmente môže žiadateľ </w:t>
      </w:r>
      <w:r w:rsidR="00361E64" w:rsidRPr="00230311">
        <w:rPr>
          <w:rFonts w:asciiTheme="minorHAnsi" w:hAnsiTheme="minorHAnsi" w:cstheme="minorHAnsi"/>
          <w:sz w:val="22"/>
          <w:szCs w:val="22"/>
        </w:rPr>
        <w:t xml:space="preserve">listinné </w:t>
      </w:r>
      <w:r w:rsidRPr="00230311">
        <w:rPr>
          <w:rFonts w:asciiTheme="minorHAnsi" w:hAnsiTheme="minorHAnsi" w:cstheme="minorHAnsi"/>
          <w:sz w:val="22"/>
          <w:szCs w:val="22"/>
        </w:rPr>
        <w:t xml:space="preserve">doručenie ŽoNFP nahradiť </w:t>
      </w:r>
      <w:r w:rsidRPr="00230311">
        <w:rPr>
          <w:rFonts w:asciiTheme="minorHAnsi" w:hAnsiTheme="minorHAnsi" w:cstheme="minorHAnsi"/>
          <w:b/>
          <w:sz w:val="22"/>
          <w:szCs w:val="22"/>
        </w:rPr>
        <w:t>elektronickým doručením prostredníctvom Ústredného portálu verejnej správy</w:t>
      </w:r>
      <w:r w:rsidR="00536C72" w:rsidRPr="00230311">
        <w:rPr>
          <w:rFonts w:asciiTheme="minorHAnsi" w:hAnsiTheme="minorHAnsi" w:cstheme="minorHAnsi"/>
          <w:b/>
          <w:sz w:val="22"/>
          <w:szCs w:val="22"/>
        </w:rPr>
        <w:t xml:space="preserve"> </w:t>
      </w:r>
      <w:r w:rsidR="00536C72" w:rsidRPr="00230311">
        <w:rPr>
          <w:rFonts w:asciiTheme="minorHAnsi" w:hAnsiTheme="minorHAnsi" w:cstheme="minorHAnsi"/>
          <w:sz w:val="22"/>
          <w:szCs w:val="22"/>
        </w:rPr>
        <w:t xml:space="preserve">(ďalej aj „ÚP VS“) </w:t>
      </w:r>
      <w:r w:rsidRPr="00230311">
        <w:rPr>
          <w:rFonts w:asciiTheme="minorHAnsi" w:hAnsiTheme="minorHAnsi" w:cstheme="minorHAnsi"/>
          <w:sz w:val="22"/>
          <w:szCs w:val="22"/>
        </w:rPr>
        <w:t xml:space="preserve">do elektronickej schránky RO OP TP (ÚP VS na adrese </w:t>
      </w:r>
      <w:hyperlink r:id="rId9" w:history="1">
        <w:r w:rsidR="000353AC" w:rsidRPr="00230311">
          <w:rPr>
            <w:rStyle w:val="Hypertextovprepojenie"/>
            <w:rFonts w:asciiTheme="minorHAnsi" w:hAnsiTheme="minorHAnsi" w:cstheme="minorHAnsi"/>
            <w:sz w:val="22"/>
            <w:szCs w:val="22"/>
          </w:rPr>
          <w:t>www.slovensko.sk</w:t>
        </w:r>
      </w:hyperlink>
      <w:r w:rsidRPr="00230311">
        <w:rPr>
          <w:rFonts w:asciiTheme="minorHAnsi" w:hAnsiTheme="minorHAnsi" w:cstheme="minorHAnsi"/>
          <w:sz w:val="22"/>
          <w:szCs w:val="22"/>
        </w:rPr>
        <w:t>, špeciálna služba ÚV SR zriadená pre takéto podanie „</w:t>
      </w:r>
      <w:r w:rsidRPr="00230311">
        <w:rPr>
          <w:rFonts w:asciiTheme="minorHAnsi" w:hAnsiTheme="minorHAnsi" w:cstheme="minorHAnsi"/>
          <w:b/>
          <w:sz w:val="22"/>
          <w:szCs w:val="22"/>
        </w:rPr>
        <w:t>Podanie na RO OP TP - dokumenty k projektom</w:t>
      </w:r>
      <w:r w:rsidRPr="00230311">
        <w:rPr>
          <w:rFonts w:asciiTheme="minorHAnsi" w:hAnsiTheme="minorHAnsi" w:cstheme="minorHAnsi"/>
          <w:sz w:val="22"/>
          <w:szCs w:val="22"/>
        </w:rPr>
        <w:t>“)</w:t>
      </w:r>
      <w:r w:rsidR="00271265" w:rsidRPr="00230311">
        <w:rPr>
          <w:rFonts w:asciiTheme="minorHAnsi" w:hAnsiTheme="minorHAnsi" w:cstheme="minorHAnsi"/>
          <w:sz w:val="22"/>
          <w:szCs w:val="22"/>
        </w:rPr>
        <w:t>.</w:t>
      </w:r>
    </w:p>
    <w:p w14:paraId="35BE7FB3" w14:textId="77684BF8" w:rsidR="001936D0" w:rsidRPr="00230311" w:rsidRDefault="001936D0" w:rsidP="000F1F4E">
      <w:pPr>
        <w:pStyle w:val="SRKNorm"/>
        <w:numPr>
          <w:ilvl w:val="0"/>
          <w:numId w:val="0"/>
        </w:numPr>
        <w:spacing w:before="120" w:after="120"/>
        <w:ind w:left="567" w:firstLine="77"/>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570E3238"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žiadateľ odošle žiadosť o NFP, vrátane príloh</w:t>
      </w:r>
      <w:r w:rsidR="00627495" w:rsidRPr="00230311">
        <w:rPr>
          <w:rFonts w:asciiTheme="minorHAnsi" w:hAnsiTheme="minorHAnsi" w:cstheme="minorHAnsi"/>
          <w:sz w:val="22"/>
          <w:szCs w:val="22"/>
        </w:rPr>
        <w:t>,</w:t>
      </w:r>
      <w:r w:rsidRPr="00230311">
        <w:rPr>
          <w:rFonts w:asciiTheme="minorHAnsi" w:hAnsiTheme="minorHAnsi" w:cstheme="minorHAnsi"/>
          <w:sz w:val="22"/>
          <w:szCs w:val="22"/>
        </w:rPr>
        <w:t xml:space="preserve"> prostredníctvom ITMS2014+, následne vygenerovaný pdf súbor ŽoNFP uloží</w:t>
      </w:r>
      <w:r w:rsidR="00225900" w:rsidRPr="00230311">
        <w:rPr>
          <w:rFonts w:asciiTheme="minorHAnsi" w:hAnsiTheme="minorHAnsi" w:cstheme="minorHAnsi"/>
          <w:sz w:val="22"/>
          <w:szCs w:val="22"/>
        </w:rPr>
        <w:t xml:space="preserve"> do verzie PDF/A-1a, autorizuje ho </w:t>
      </w:r>
      <w:r w:rsidRPr="00230311">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230311">
        <w:rPr>
          <w:rFonts w:asciiTheme="minorHAnsi" w:hAnsiTheme="minorHAnsi" w:cstheme="minorHAnsi"/>
          <w:sz w:val="22"/>
          <w:szCs w:val="22"/>
        </w:rPr>
        <w:t> </w:t>
      </w:r>
      <w:r w:rsidRPr="00230311">
        <w:rPr>
          <w:rFonts w:asciiTheme="minorHAnsi" w:hAnsiTheme="minorHAnsi" w:cstheme="minorHAnsi"/>
          <w:sz w:val="22"/>
          <w:szCs w:val="22"/>
        </w:rPr>
        <w:t>odošle</w:t>
      </w:r>
      <w:r w:rsidR="00225900" w:rsidRPr="00230311">
        <w:rPr>
          <w:rFonts w:asciiTheme="minorHAnsi" w:hAnsiTheme="minorHAnsi" w:cstheme="minorHAnsi"/>
          <w:sz w:val="22"/>
          <w:szCs w:val="22"/>
        </w:rPr>
        <w:t xml:space="preserve"> ho</w:t>
      </w:r>
      <w:r w:rsidR="000353AC" w:rsidRPr="00230311">
        <w:rPr>
          <w:rFonts w:asciiTheme="minorHAnsi" w:hAnsiTheme="minorHAnsi" w:cstheme="minorHAnsi"/>
          <w:sz w:val="22"/>
          <w:szCs w:val="22"/>
        </w:rPr>
        <w:t xml:space="preserve"> bez príloh</w:t>
      </w:r>
      <w:r w:rsidR="00225900" w:rsidRPr="00230311">
        <w:rPr>
          <w:rFonts w:asciiTheme="minorHAnsi" w:hAnsiTheme="minorHAnsi" w:cstheme="minorHAnsi"/>
          <w:sz w:val="22"/>
          <w:szCs w:val="22"/>
        </w:rPr>
        <w:t xml:space="preserve"> </w:t>
      </w:r>
      <w:r w:rsidRPr="00230311">
        <w:rPr>
          <w:rFonts w:asciiTheme="minorHAnsi" w:hAnsiTheme="minorHAnsi" w:cstheme="minorHAnsi"/>
          <w:sz w:val="22"/>
          <w:szCs w:val="22"/>
        </w:rPr>
        <w:t>do elektronickej schránky RO OP TP;</w:t>
      </w:r>
    </w:p>
    <w:p w14:paraId="712FA371" w14:textId="1F4BC7D3"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žiadateľ autorizuje a odošle ŽoNFP </w:t>
      </w:r>
      <w:r w:rsidR="000353AC" w:rsidRPr="00230311">
        <w:rPr>
          <w:rFonts w:asciiTheme="minorHAnsi" w:hAnsiTheme="minorHAnsi" w:cstheme="minorHAnsi"/>
          <w:sz w:val="22"/>
          <w:szCs w:val="22"/>
        </w:rPr>
        <w:t xml:space="preserve">bez príloh </w:t>
      </w:r>
      <w:r w:rsidRPr="00230311">
        <w:rPr>
          <w:rFonts w:asciiTheme="minorHAnsi" w:hAnsiTheme="minorHAnsi" w:cstheme="minorHAnsi"/>
          <w:sz w:val="22"/>
          <w:szCs w:val="22"/>
        </w:rPr>
        <w:t xml:space="preserve">priamo z prostredia ITMS2014+ (podrobnejšie informácie žiadateľ nájde na webovom sídle </w:t>
      </w:r>
      <w:hyperlink r:id="rId10" w:history="1">
        <w:r w:rsidRPr="00230311">
          <w:rPr>
            <w:rFonts w:asciiTheme="minorHAnsi" w:hAnsiTheme="minorHAnsi" w:cstheme="minorHAnsi"/>
            <w:sz w:val="22"/>
            <w:szCs w:val="22"/>
          </w:rPr>
          <w:t>www.itms2014</w:t>
        </w:r>
      </w:hyperlink>
      <w:r w:rsidRPr="00230311">
        <w:rPr>
          <w:rFonts w:asciiTheme="minorHAnsi" w:hAnsiTheme="minorHAnsi" w:cstheme="minorHAnsi"/>
          <w:sz w:val="22"/>
          <w:szCs w:val="22"/>
        </w:rPr>
        <w:t>+ (</w:t>
      </w:r>
      <w:hyperlink r:id="rId11" w:history="1">
        <w:r w:rsidR="002C20A9" w:rsidRPr="00230311">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367D24C" w:rsidR="001936D0" w:rsidRPr="00230311" w:rsidRDefault="00232ED5"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 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lastRenderedPageBreak/>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ŽoNFP je potrebné vložiť do 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5ED3E91D"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5ABE4446" w14:textId="1390AED7"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 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 xml:space="preserve">na počítači v slovenskom jazyku, resp. v prípade príloh predložených v inom ako slovenskom jazyku, je priložený </w:t>
      </w:r>
      <w:r w:rsidR="00A7301A">
        <w:rPr>
          <w:rFonts w:asciiTheme="minorHAnsi" w:hAnsiTheme="minorHAnsi" w:cstheme="minorHAnsi"/>
        </w:rPr>
        <w:t xml:space="preserve">certifikovaný </w:t>
      </w:r>
      <w:r w:rsidRPr="00230311">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D3B65ED" w14:textId="57F818C3"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osobného doručenia deň jej fyzického doručenia v </w:t>
      </w:r>
      <w:r w:rsidR="00427CCB" w:rsidRPr="00230311">
        <w:rPr>
          <w:rFonts w:asciiTheme="minorHAnsi" w:hAnsiTheme="minorHAnsi" w:cstheme="minorHAnsi"/>
          <w:sz w:val="22"/>
          <w:szCs w:val="22"/>
        </w:rPr>
        <w:t>listinnej</w:t>
      </w:r>
      <w:r w:rsidRPr="00230311">
        <w:rPr>
          <w:rFonts w:asciiTheme="minorHAnsi" w:hAnsiTheme="minorHAnsi" w:cstheme="minorHAnsi"/>
          <w:sz w:val="22"/>
          <w:szCs w:val="22"/>
        </w:rPr>
        <w:t xml:space="preserve"> </w:t>
      </w:r>
      <w:r w:rsidR="00EB64BE" w:rsidRPr="00230311">
        <w:rPr>
          <w:rFonts w:asciiTheme="minorHAnsi" w:hAnsiTheme="minorHAnsi" w:cstheme="minorHAnsi"/>
          <w:sz w:val="22"/>
          <w:szCs w:val="22"/>
        </w:rPr>
        <w:t xml:space="preserve">podobe </w:t>
      </w:r>
      <w:r w:rsidRPr="00230311">
        <w:rPr>
          <w:rFonts w:asciiTheme="minorHAnsi" w:hAnsiTheme="minorHAnsi" w:cstheme="minorHAnsi"/>
          <w:sz w:val="22"/>
          <w:szCs w:val="22"/>
        </w:rPr>
        <w:t>na adresu ÚV</w:t>
      </w:r>
      <w:r w:rsidR="005A634D" w:rsidRPr="00230311">
        <w:rPr>
          <w:rFonts w:asciiTheme="minorHAnsi" w:hAnsiTheme="minorHAnsi" w:cstheme="minorHAnsi"/>
          <w:sz w:val="22"/>
          <w:szCs w:val="22"/>
        </w:rPr>
        <w:t> </w:t>
      </w:r>
      <w:r w:rsidRPr="00230311">
        <w:rPr>
          <w:rFonts w:asciiTheme="minorHAnsi" w:hAnsiTheme="minorHAnsi" w:cstheme="minorHAnsi"/>
          <w:sz w:val="22"/>
          <w:szCs w:val="22"/>
        </w:rPr>
        <w:t xml:space="preserve">SR alebo RO OP TP uvedenú vyššie; </w:t>
      </w:r>
    </w:p>
    <w:p w14:paraId="4AC22185" w14:textId="5428E144"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v prípade zaslania poštou alebo kuriérom deň odovzdania žiadosti na takúto prepravu</w:t>
      </w:r>
      <w:r w:rsidR="0067314B" w:rsidRPr="00230311">
        <w:rPr>
          <w:rFonts w:asciiTheme="minorHAnsi" w:hAnsiTheme="minorHAnsi" w:cstheme="minorHAnsi"/>
          <w:sz w:val="22"/>
          <w:szCs w:val="22"/>
        </w:rPr>
        <w:t>;</w:t>
      </w:r>
    </w:p>
    <w:p w14:paraId="148CBECA" w14:textId="77777777"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4E73F8DA" w14:textId="77777777" w:rsidR="00EF130B" w:rsidRDefault="006E3016" w:rsidP="000F1F4E">
      <w:pPr>
        <w:spacing w:before="120" w:after="120" w:line="240" w:lineRule="auto"/>
        <w:ind w:firstLine="360"/>
        <w:jc w:val="both"/>
        <w:rPr>
          <w:ins w:id="2" w:author="Auto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w:t>
      </w:r>
      <w:ins w:id="3" w:author="Autor">
        <w:r w:rsidR="00EF130B">
          <w:t xml:space="preserve"> riadne, včas a v určenej forme</w:t>
        </w:r>
      </w:ins>
      <w:r w:rsidRPr="00C77BDB">
        <w:t xml:space="preserve"> vzniknú pochybnosti o pravdivosti alebo úplnosti ŽoNFP alebo jej príloh</w:t>
      </w:r>
      <w:ins w:id="4" w:author="Autor">
        <w:r w:rsidR="00EF130B">
          <w:t>,</w:t>
        </w:r>
      </w:ins>
      <w:r>
        <w:t xml:space="preserve"> </w:t>
      </w:r>
      <w:del w:id="5" w:author="Autor">
        <w:r w:rsidDel="00EF130B">
          <w:delText>riadne, včas a v určenej forme</w:delText>
        </w:r>
        <w:r w:rsidRPr="00C77BDB" w:rsidDel="00EF130B">
          <w:delText>,</w:delText>
        </w:r>
      </w:del>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Pr="00D457E3">
          <w:rPr>
            <w:rFonts w:asciiTheme="minorHAnsi" w:hAnsiTheme="minorHAnsi" w:cstheme="minorHAnsi"/>
          </w:rPr>
          <w:t xml:space="preserve">Overovanie podmienok poskytnutia príspevku a ďalšie informácie k vyzvaniu, Schvaľovanie ŽoNFP. </w:t>
        </w:r>
      </w:hyperlink>
    </w:p>
    <w:p w14:paraId="76800C31" w14:textId="4A9843F5"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p>
    <w:p w14:paraId="2960B893"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V prípade, že žiadosť o NFP podpisuje v mene štatutára splnomocnená osoba, je žiadateľ povinný predložiť spolu so žiadosťou o NFP aj splnomocnenie na tento úkon.</w:t>
      </w:r>
    </w:p>
    <w:p w14:paraId="7E95B425" w14:textId="7802121C" w:rsidR="003C2776"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502CD9FD"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Kontaktné údaje poskytovateľa a spôsob komunikácie s poskytovateľom:</w:t>
      </w:r>
    </w:p>
    <w:p w14:paraId="63B3A423" w14:textId="77777777" w:rsidR="00593B8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Úradu vlády Slovenskej republiky </w:t>
      </w:r>
      <w:hyperlink r:id="rId13" w:history="1">
        <w:r w:rsidR="00593B81" w:rsidRPr="001111BA">
          <w:rPr>
            <w:rStyle w:val="Hypertextovprepojenie"/>
            <w:rFonts w:asciiTheme="minorHAnsi" w:hAnsiTheme="minorHAnsi" w:cstheme="minorHAnsi"/>
          </w:rPr>
          <w:t>http://optp.vlada.gov.sk</w:t>
        </w:r>
      </w:hyperlink>
      <w:r w:rsidR="00593B81" w:rsidRPr="001111BA">
        <w:rPr>
          <w:rStyle w:val="Hypertextovprepojenie"/>
          <w:rFonts w:asciiTheme="minorHAnsi" w:hAnsiTheme="minorHAnsi" w:cstheme="minorHAnsi"/>
        </w:rPr>
        <w:t>.</w:t>
      </w:r>
    </w:p>
    <w:p w14:paraId="66AC1B01" w14:textId="77777777" w:rsidR="003A2C3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46B32CD"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1111BA">
        <w:rPr>
          <w:rFonts w:asciiTheme="minorHAnsi" w:eastAsiaTheme="minorHAnsi" w:hAnsiTheme="minorHAnsi" w:cstheme="minorHAnsi"/>
          <w:sz w:val="22"/>
          <w:szCs w:val="22"/>
        </w:rPr>
        <w:t xml:space="preserve">telefonicky na telefónnych číslach: </w:t>
      </w:r>
      <w:r w:rsidRPr="001111BA">
        <w:rPr>
          <w:rFonts w:asciiTheme="minorHAnsi" w:eastAsiaTheme="minorHAnsi" w:hAnsiTheme="minorHAnsi" w:cstheme="minorHAnsi"/>
          <w:sz w:val="22"/>
          <w:szCs w:val="22"/>
        </w:rPr>
        <w:tab/>
      </w:r>
      <w:r w:rsidR="00E860C4" w:rsidRPr="001111BA">
        <w:rPr>
          <w:rFonts w:asciiTheme="minorHAnsi" w:eastAsiaTheme="minorHAnsi" w:hAnsiTheme="minorHAnsi" w:cstheme="minorHAnsi"/>
          <w:sz w:val="22"/>
          <w:szCs w:val="22"/>
        </w:rPr>
        <w:t>02/20 925 902</w:t>
      </w:r>
    </w:p>
    <w:p w14:paraId="0C4B826E" w14:textId="77777777" w:rsidR="00AA49FC" w:rsidRPr="00230311" w:rsidRDefault="00AA49FC" w:rsidP="000F1F4E">
      <w:pPr>
        <w:pStyle w:val="Default"/>
        <w:spacing w:before="120" w:after="120"/>
        <w:ind w:left="3540" w:firstLine="708"/>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02/20 925 977</w:t>
      </w:r>
    </w:p>
    <w:p w14:paraId="47D75AAD" w14:textId="7DC3772F" w:rsidR="003A2C31" w:rsidRDefault="003A2C31" w:rsidP="000F1F4E">
      <w:pPr>
        <w:pStyle w:val="Default"/>
        <w:spacing w:before="120" w:after="120"/>
        <w:ind w:left="3824" w:firstLine="424"/>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w:t>
      </w:r>
      <w:r w:rsidR="001111BA">
        <w:rPr>
          <w:rFonts w:asciiTheme="minorHAnsi" w:eastAsiaTheme="minorHAnsi" w:hAnsiTheme="minorHAnsi" w:cstheme="minorHAnsi"/>
          <w:sz w:val="22"/>
          <w:szCs w:val="22"/>
        </w:rPr>
        <w:t> </w:t>
      </w:r>
      <w:r w:rsidRPr="00230311">
        <w:rPr>
          <w:rFonts w:asciiTheme="minorHAnsi" w:eastAsiaTheme="minorHAnsi" w:hAnsiTheme="minorHAnsi" w:cstheme="minorHAnsi"/>
          <w:sz w:val="22"/>
          <w:szCs w:val="22"/>
        </w:rPr>
        <w:t>718</w:t>
      </w:r>
    </w:p>
    <w:p w14:paraId="452E895A" w14:textId="25AF4CD9" w:rsidR="003A2C31" w:rsidRPr="001111BA" w:rsidRDefault="003A2C31" w:rsidP="000F1F4E">
      <w:pPr>
        <w:pStyle w:val="Odsekzoznamu"/>
        <w:numPr>
          <w:ilvl w:val="0"/>
          <w:numId w:val="6"/>
        </w:numPr>
        <w:spacing w:before="120" w:after="120"/>
        <w:contextualSpacing w:val="0"/>
        <w:rPr>
          <w:rStyle w:val="Hypertextovprepojenie"/>
          <w:rFonts w:asciiTheme="minorHAnsi" w:hAnsiTheme="minorHAnsi" w:cstheme="minorHAnsi"/>
          <w:color w:val="000000"/>
          <w:sz w:val="22"/>
          <w:szCs w:val="22"/>
          <w:u w:val="none"/>
          <w:lang w:eastAsia="en-US"/>
        </w:rPr>
      </w:pPr>
      <w:r w:rsidRPr="00230311">
        <w:rPr>
          <w:rFonts w:asciiTheme="minorHAnsi" w:eastAsiaTheme="minorHAnsi" w:hAnsiTheme="minorHAnsi" w:cstheme="minorHAnsi"/>
          <w:sz w:val="22"/>
          <w:szCs w:val="22"/>
        </w:rPr>
        <w:lastRenderedPageBreak/>
        <w:t xml:space="preserve">e-mailom na adrese: </w:t>
      </w:r>
      <w:r w:rsidRPr="00230311">
        <w:rPr>
          <w:rFonts w:asciiTheme="minorHAnsi" w:eastAsiaTheme="minorHAnsi" w:hAnsiTheme="minorHAnsi" w:cstheme="minorHAnsi"/>
          <w:sz w:val="22"/>
          <w:szCs w:val="22"/>
        </w:rPr>
        <w:tab/>
      </w:r>
      <w:del w:id="6" w:author="Autor">
        <w:r w:rsidR="00AA49FC" w:rsidRPr="00230311" w:rsidDel="00453763">
          <w:rPr>
            <w:rFonts w:asciiTheme="minorHAnsi" w:eastAsiaTheme="minorHAnsi" w:hAnsiTheme="minorHAnsi" w:cstheme="minorHAnsi"/>
            <w:sz w:val="22"/>
            <w:szCs w:val="22"/>
          </w:rPr>
          <w:tab/>
        </w:r>
        <w:r w:rsidR="00AA49FC" w:rsidRPr="00230311" w:rsidDel="00453763">
          <w:rPr>
            <w:rFonts w:asciiTheme="minorHAnsi" w:eastAsiaTheme="minorHAnsi" w:hAnsiTheme="minorHAnsi" w:cstheme="minorHAnsi"/>
            <w:sz w:val="22"/>
            <w:szCs w:val="22"/>
          </w:rPr>
          <w:tab/>
        </w:r>
      </w:del>
      <w:hyperlink r:id="rId14" w:history="1">
        <w:r w:rsidR="00AA49FC" w:rsidRPr="00230311">
          <w:rPr>
            <w:rStyle w:val="Hypertextovprepojenie"/>
            <w:rFonts w:asciiTheme="minorHAnsi" w:eastAsiaTheme="minorHAnsi" w:hAnsiTheme="minorHAnsi" w:cstheme="minorHAnsi"/>
            <w:sz w:val="22"/>
            <w:szCs w:val="22"/>
          </w:rPr>
          <w:t>projektyoptp@vlada.gov.sk</w:t>
        </w:r>
      </w:hyperlink>
    </w:p>
    <w:p w14:paraId="5123EE88" w14:textId="77777777" w:rsidR="001111BA" w:rsidRPr="00230311" w:rsidRDefault="001111BA" w:rsidP="000F1F4E">
      <w:pPr>
        <w:pStyle w:val="Odsekzoznamu"/>
        <w:spacing w:before="120" w:after="120"/>
        <w:contextualSpacing w:val="0"/>
        <w:rPr>
          <w:rFonts w:asciiTheme="minorHAnsi" w:hAnsiTheme="minorHAnsi" w:cstheme="minorHAnsi"/>
          <w:color w:val="000000"/>
          <w:sz w:val="22"/>
          <w:szCs w:val="22"/>
          <w:lang w:eastAsia="en-US"/>
        </w:rPr>
      </w:pP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7EB90E34" w:rsidR="00EA3C20"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Úrad vlády SR </w:t>
      </w:r>
    </w:p>
    <w:p w14:paraId="1C62D8A1" w14:textId="62EADFA2"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sekcia finančných programov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Námestie slobody 1 </w:t>
      </w:r>
    </w:p>
    <w:p w14:paraId="4601AC33" w14:textId="12BA54E5" w:rsidR="00EA3C20" w:rsidRPr="00230311" w:rsidRDefault="00EA3C20"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813 70 Bratislava 15</w:t>
      </w:r>
    </w:p>
    <w:p w14:paraId="1C92F6B6" w14:textId="77777777"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8.30 hod. do 14.30 hod. na kontaktnej adrese: </w:t>
      </w:r>
    </w:p>
    <w:p w14:paraId="61388D09" w14:textId="25CB7AD1" w:rsidR="003A2C3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Úrad vlády SR </w:t>
      </w:r>
    </w:p>
    <w:p w14:paraId="0A337C7F" w14:textId="0C663F02"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sekcia finančných programov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5ED27E11"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r w:rsidR="009C52E4" w:rsidRPr="00230311">
        <w:rPr>
          <w:rFonts w:asciiTheme="minorHAnsi" w:eastAsiaTheme="minorHAnsi" w:hAnsiTheme="minorHAnsi" w:cstheme="minorHAnsi"/>
          <w:sz w:val="22"/>
          <w:szCs w:val="22"/>
        </w:rPr>
        <w:t xml:space="preserve"> 1</w:t>
      </w:r>
    </w:p>
    <w:p w14:paraId="46C1DE47" w14:textId="77777777" w:rsidR="003A2C31" w:rsidRPr="00230311" w:rsidRDefault="003A2C31" w:rsidP="000F1F4E">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6E5CE850" w:rsidR="003C2776" w:rsidRDefault="003A2C31"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DACA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Ďalšie formálne náležitosti</w:t>
      </w:r>
    </w:p>
    <w:p w14:paraId="3749D0A9" w14:textId="04D71E46" w:rsidR="00DD199B" w:rsidRDefault="00CD1A3F" w:rsidP="000F1F4E">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176000">
          <w:rPr>
            <w:rStyle w:val="Hypertextovprepojenie"/>
            <w:rFonts w:asciiTheme="minorHAnsi" w:hAnsiTheme="minorHAnsi" w:cstheme="minorHAnsi"/>
          </w:rPr>
          <w:t>https://www.optp.vlada.gov.sk/programovy-dokument/</w:t>
        </w:r>
      </w:hyperlink>
      <w:r w:rsidR="00DD199B">
        <w:rPr>
          <w:rFonts w:asciiTheme="minorHAnsi" w:hAnsiTheme="minorHAnsi" w:cstheme="minorHAnsi"/>
        </w:rPr>
        <w:t xml:space="preserve">, </w:t>
      </w:r>
      <w:r w:rsidR="00B0515B">
        <w:rPr>
          <w:rFonts w:asciiTheme="minorHAnsi" w:hAnsiTheme="minorHAnsi" w:cstheme="minorHAnsi"/>
        </w:rPr>
        <w:t>v ktorom</w:t>
      </w:r>
      <w:r w:rsidR="00DD199B">
        <w:rPr>
          <w:rFonts w:asciiTheme="minorHAnsi" w:hAnsiTheme="minorHAnsi" w:cstheme="minorHAnsi"/>
        </w:rPr>
        <w:t xml:space="preserve"> sú bližšie rozpísané špecifické ciele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733081D9" w:rsidR="00B0515B" w:rsidRDefault="00DD199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1545D5BD" w14:textId="26F2591F" w:rsidR="00655012" w:rsidRDefault="00655012"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 xml:space="preserve">Spôsob vyhodnotenia tohto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31CE8ECF" w14:textId="3468B6D5" w:rsidR="00983655"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w:t>
      </w:r>
      <w:del w:id="7" w:author="Autor">
        <w:r w:rsidDel="004C0E4D">
          <w:rPr>
            <w:rFonts w:asciiTheme="minorHAnsi" w:hAnsiTheme="minorHAnsi" w:cstheme="minorHAnsi"/>
          </w:rPr>
          <w:delText xml:space="preserve">VO </w:delText>
        </w:r>
      </w:del>
      <w:ins w:id="8" w:author="Autor">
        <w:r w:rsidR="004C0E4D">
          <w:rPr>
            <w:rFonts w:asciiTheme="minorHAnsi" w:hAnsiTheme="minorHAnsi" w:cstheme="minorHAnsi"/>
          </w:rPr>
          <w:t xml:space="preserve">verejného obstarávania </w:t>
        </w:r>
      </w:ins>
      <w:r>
        <w:rPr>
          <w:rFonts w:asciiTheme="minorHAnsi" w:hAnsiTheme="minorHAnsi" w:cstheme="minorHAnsi"/>
        </w:rPr>
        <w:t>zverejnenej</w:t>
      </w:r>
      <w:ins w:id="9" w:author="Autor">
        <w:r w:rsidR="004C0E4D">
          <w:rPr>
            <w:rFonts w:asciiTheme="minorHAnsi" w:hAnsiTheme="minorHAnsi" w:cstheme="minorHAnsi"/>
          </w:rPr>
          <w:t xml:space="preserve"> na </w:t>
        </w:r>
      </w:ins>
      <w:r>
        <w:rPr>
          <w:rFonts w:asciiTheme="minorHAnsi" w:hAnsiTheme="minorHAnsi" w:cstheme="minorHAnsi"/>
        </w:rPr>
        <w:t xml:space="preserve">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del w:id="10" w:author="Autor">
        <w:r w:rsidDel="004C0E4D">
          <w:rPr>
            <w:rFonts w:asciiTheme="minorHAnsi" w:hAnsiTheme="minorHAnsi" w:cstheme="minorHAnsi"/>
          </w:rPr>
          <w:delText> </w:delText>
        </w:r>
      </w:del>
      <w:ins w:id="11" w:author="Autor">
        <w:r w:rsidR="004C0E4D">
          <w:rPr>
            <w:rFonts w:asciiTheme="minorHAnsi" w:hAnsiTheme="minorHAnsi" w:cstheme="minorHAnsi"/>
          </w:rPr>
          <w:t> verejného obstarávania (ďalej aj „</w:t>
        </w:r>
      </w:ins>
      <w:r>
        <w:rPr>
          <w:rFonts w:asciiTheme="minorHAnsi" w:hAnsiTheme="minorHAnsi" w:cstheme="minorHAnsi"/>
        </w:rPr>
        <w:t>VO</w:t>
      </w:r>
      <w:ins w:id="12" w:author="Autor">
        <w:r w:rsidR="004C0E4D">
          <w:rPr>
            <w:rFonts w:asciiTheme="minorHAnsi" w:hAnsiTheme="minorHAnsi" w:cstheme="minorHAnsi"/>
          </w:rPr>
          <w:t>“)</w:t>
        </w:r>
      </w:ins>
      <w:r>
        <w:rPr>
          <w:rFonts w:asciiTheme="minorHAnsi" w:hAnsiTheme="minorHAnsi" w:cstheme="minorHAnsi"/>
        </w:rPr>
        <w:t xml:space="preserve"> na kontrolu RO OP TP až po podpise zmluvy o NFP/interného Rozhodnutia o schválení ŽoNFP. </w:t>
      </w:r>
      <w:r w:rsidR="00983655">
        <w:rPr>
          <w:rFonts w:asciiTheme="minorHAnsi" w:hAnsiTheme="minorHAnsi" w:cstheme="minorHAnsi"/>
        </w:rPr>
        <w:t xml:space="preserve">Z uvedeného dôvodu žiadateľ nepredkladá na kontrolu RO OP TP spolu so ŽoNFP dokumentáciu z už vykonaného verejného obstarávania. </w:t>
      </w:r>
    </w:p>
    <w:p w14:paraId="76C3FC4E" w14:textId="5F66DFBE" w:rsidR="00B0515B"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w:t>
      </w:r>
      <w:r w:rsidR="00AD7DFC">
        <w:rPr>
          <w:rFonts w:asciiTheme="minorHAnsi" w:hAnsiTheme="minorHAnsi" w:cstheme="minorHAnsi"/>
        </w:rPr>
        <w:t>h</w:t>
      </w:r>
      <w:r>
        <w:rPr>
          <w:rFonts w:asciiTheme="minorHAnsi" w:hAnsiTheme="minorHAnsi" w:cstheme="minorHAnsi"/>
        </w:rPr>
        <w:t xml:space="preserve">láseného VO alebo už zrealizovaného VO predkladá prijímateľ na RO OP TP iba vybrané doklady ako súčasť rozpočtu projektu na overenie hospodárnosti </w:t>
      </w:r>
      <w:r w:rsidR="00AD7DFC">
        <w:rPr>
          <w:rFonts w:asciiTheme="minorHAnsi" w:hAnsiTheme="minorHAnsi" w:cstheme="minorHAnsi"/>
        </w:rPr>
        <w:t>žiadaných výdavkov (bližšie uvedené v rámci prílohy Opis projektu).</w:t>
      </w:r>
    </w:p>
    <w:p w14:paraId="08565C7F" w14:textId="7A83DA35" w:rsidR="00AD7DFC"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24CC3B77" w:rsidR="00CD1A3F" w:rsidRPr="00230311"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1"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 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4013042" w:rsidR="000F1F4E" w:rsidRDefault="00CD1A3F" w:rsidP="0043630B">
      <w:pPr>
        <w:spacing w:before="120" w:after="120" w:line="240" w:lineRule="auto"/>
        <w:ind w:firstLine="357"/>
        <w:jc w:val="both"/>
        <w:rPr>
          <w:rFonts w:asciiTheme="minorHAnsi" w:hAnsiTheme="minorHAnsi" w:cstheme="minorHAnsi"/>
          <w:b/>
          <w:sz w:val="28"/>
          <w:szCs w:val="28"/>
          <w:lang w:eastAsia="sk-SK"/>
        </w:rPr>
      </w:pPr>
      <w:r w:rsidRPr="00230311">
        <w:rPr>
          <w:rFonts w:asciiTheme="minorHAnsi" w:hAnsiTheme="minorHAnsi" w:cstheme="minorHAnsi"/>
        </w:rPr>
        <w:t>Žiadateľ vychádza pri príprave žiadosti o NFP taktiež z uznesenia vlády</w:t>
      </w:r>
      <w:r w:rsidR="00E85059" w:rsidRPr="00230311">
        <w:rPr>
          <w:rFonts w:asciiTheme="minorHAnsi" w:hAnsiTheme="minorHAnsi" w:cstheme="minorHAnsi"/>
        </w:rPr>
        <w:t xml:space="preserve"> S</w:t>
      </w:r>
      <w:r w:rsidR="00BD3116" w:rsidRPr="00230311">
        <w:rPr>
          <w:rFonts w:asciiTheme="minorHAnsi" w:hAnsiTheme="minorHAnsi" w:cstheme="minorHAnsi"/>
        </w:rPr>
        <w:t>lovenskej republiky</w:t>
      </w:r>
      <w:r w:rsidR="00714903">
        <w:rPr>
          <w:rFonts w:asciiTheme="minorHAnsi" w:hAnsiTheme="minorHAnsi" w:cstheme="minorHAnsi"/>
        </w:rPr>
        <w:br/>
      </w:r>
      <w:r w:rsidR="00E85059" w:rsidRPr="00230311">
        <w:rPr>
          <w:rFonts w:asciiTheme="minorHAnsi" w:hAnsiTheme="minorHAnsi" w:cstheme="minorHAnsi"/>
        </w:rPr>
        <w:t>č.</w:t>
      </w:r>
      <w:r w:rsidR="0054178E" w:rsidRPr="00230311">
        <w:rPr>
          <w:rFonts w:asciiTheme="minorHAnsi" w:hAnsiTheme="minorHAnsi" w:cstheme="minorHAnsi"/>
        </w:rPr>
        <w:t xml:space="preserve"> </w:t>
      </w:r>
      <w:r w:rsidR="00495F16">
        <w:rPr>
          <w:rFonts w:asciiTheme="minorHAnsi" w:hAnsiTheme="minorHAnsi" w:cstheme="minorHAnsi"/>
        </w:rPr>
        <w:t xml:space="preserve">181/2017 </w:t>
      </w:r>
      <w:r w:rsidR="00BD3116" w:rsidRPr="00230311">
        <w:rPr>
          <w:rFonts w:asciiTheme="minorHAnsi" w:hAnsiTheme="minorHAnsi" w:cstheme="minorHAnsi"/>
        </w:rPr>
        <w:t>z 1</w:t>
      </w:r>
      <w:r w:rsidR="00495F16">
        <w:rPr>
          <w:rFonts w:asciiTheme="minorHAnsi" w:hAnsiTheme="minorHAnsi" w:cstheme="minorHAnsi"/>
        </w:rPr>
        <w:t>1</w:t>
      </w:r>
      <w:r w:rsidR="00BD3116" w:rsidRPr="00230311">
        <w:rPr>
          <w:rFonts w:asciiTheme="minorHAnsi" w:hAnsiTheme="minorHAnsi" w:cstheme="minorHAnsi"/>
        </w:rPr>
        <w:t xml:space="preserve">. </w:t>
      </w:r>
      <w:r w:rsidR="00495F16">
        <w:rPr>
          <w:rFonts w:asciiTheme="minorHAnsi" w:hAnsiTheme="minorHAnsi" w:cstheme="minorHAnsi"/>
        </w:rPr>
        <w:t>apríla</w:t>
      </w:r>
      <w:r w:rsidR="00E85059" w:rsidRPr="00230311">
        <w:rPr>
          <w:rFonts w:asciiTheme="minorHAnsi" w:hAnsiTheme="minorHAnsi" w:cstheme="minorHAnsi"/>
        </w:rPr>
        <w:t xml:space="preserve"> 201</w:t>
      </w:r>
      <w:r w:rsidR="00495F16">
        <w:rPr>
          <w:rFonts w:asciiTheme="minorHAnsi" w:hAnsiTheme="minorHAnsi" w:cstheme="minorHAnsi"/>
        </w:rPr>
        <w:t>7</w:t>
      </w:r>
      <w:r w:rsidR="00E85059" w:rsidRPr="00230311">
        <w:rPr>
          <w:rFonts w:asciiTheme="minorHAnsi" w:hAnsiTheme="minorHAnsi" w:cstheme="minorHAnsi"/>
        </w:rPr>
        <w:t xml:space="preserve"> k </w:t>
      </w:r>
      <w:r w:rsidR="00495F16" w:rsidRPr="00495F16">
        <w:rPr>
          <w:rFonts w:asciiTheme="minorHAnsi" w:hAnsiTheme="minorHAnsi" w:cstheme="minorHAnsi"/>
        </w:rPr>
        <w:t xml:space="preserve">analýze stavu a určeniu počtu administratívnych kapacít pre </w:t>
      </w:r>
      <w:r w:rsidR="0062413C">
        <w:rPr>
          <w:rFonts w:asciiTheme="minorHAnsi" w:hAnsiTheme="minorHAnsi" w:cstheme="minorHAnsi"/>
        </w:rPr>
        <w:t>EŠIF</w:t>
      </w:r>
      <w:r w:rsidR="00495F16" w:rsidRPr="00495F16">
        <w:rPr>
          <w:rFonts w:asciiTheme="minorHAnsi" w:hAnsiTheme="minorHAnsi" w:cstheme="minorHAnsi"/>
        </w:rPr>
        <w:t xml:space="preserve">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77777777"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ako riadiaci orgán pre operačný program Technická pomoc</w:t>
      </w:r>
    </w:p>
    <w:p w14:paraId="786386F5" w14:textId="7206007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p>
    <w:p w14:paraId="1D3D5CBE" w14:textId="6B4D569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23CB1A9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p>
    <w:p w14:paraId="7D3D2695" w14:textId="731B04C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29648F0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 analýzy</w:t>
      </w:r>
    </w:p>
    <w:p w14:paraId="05E5D1C1" w14:textId="3963637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 cieľ Európsk</w:t>
      </w:r>
      <w:r w:rsidR="00471C68" w:rsidRPr="00230311">
        <w:rPr>
          <w:rFonts w:asciiTheme="minorHAnsi" w:hAnsiTheme="minorHAnsi" w:cstheme="minorHAnsi"/>
          <w:sz w:val="22"/>
          <w:szCs w:val="22"/>
        </w:rPr>
        <w:t>ej územnej spolupráce</w:t>
      </w:r>
    </w:p>
    <w:p w14:paraId="5CAC9940" w14:textId="35AE6893"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p>
    <w:p w14:paraId="648018AB" w14:textId="6C1D378C"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EE2471" w:rsidRPr="00230311">
        <w:rPr>
          <w:rFonts w:asciiTheme="minorHAnsi" w:hAnsiTheme="minorHAnsi" w:cstheme="minorHAnsi"/>
          <w:sz w:val="22"/>
          <w:szCs w:val="22"/>
        </w:rPr>
        <w:t> </w:t>
      </w:r>
      <w:r w:rsidRPr="00230311">
        <w:rPr>
          <w:rFonts w:asciiTheme="minorHAnsi" w:hAnsiTheme="minorHAnsi" w:cstheme="minorHAnsi"/>
          <w:sz w:val="22"/>
          <w:szCs w:val="22"/>
        </w:rPr>
        <w:t>informatizáciu</w:t>
      </w:r>
      <w:r w:rsidR="00EE2471" w:rsidRPr="00230311">
        <w:rPr>
          <w:rFonts w:asciiTheme="minorHAnsi" w:hAnsiTheme="minorHAnsi" w:cstheme="minorHAnsi"/>
          <w:sz w:val="22"/>
          <w:szCs w:val="22"/>
        </w:rPr>
        <w:t>:</w:t>
      </w:r>
    </w:p>
    <w:p w14:paraId="213F51F5" w14:textId="1E94EC9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3E39BB8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31246A57"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 EŠIF</w:t>
      </w:r>
    </w:p>
    <w:p w14:paraId="117D2BFD" w14:textId="531EDE9D"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p>
    <w:p w14:paraId="0A0D4D19" w14:textId="092755E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p>
    <w:p w14:paraId="3B5376CC" w14:textId="53B65055"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 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77777777"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77777777" w:rsidR="00CD1A3F"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2353D8CC" w14:textId="25A91E6E"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16019782" w:rsidR="001111BA" w:rsidRPr="001111BA"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1111BA">
        <w:rPr>
          <w:rFonts w:asciiTheme="minorHAnsi" w:hAnsiTheme="minorHAnsi" w:cstheme="minorHAnsi"/>
          <w:color w:val="000000"/>
          <w:sz w:val="22"/>
          <w:szCs w:val="22"/>
        </w:rPr>
        <w:t xml:space="preserve">všetci členovia štatutárneho orgánu žiadateľa a osoba splnomocnená zastupovať žiadateľa </w:t>
      </w:r>
      <w:r w:rsidR="00543BFD" w:rsidRPr="001111BA">
        <w:rPr>
          <w:rFonts w:asciiTheme="minorHAnsi" w:hAnsiTheme="minorHAnsi" w:cstheme="minorHAnsi"/>
          <w:color w:val="000000"/>
          <w:sz w:val="22"/>
          <w:szCs w:val="22"/>
        </w:rPr>
        <w:t xml:space="preserve">v konaní </w:t>
      </w:r>
      <w:r w:rsidRPr="001111BA">
        <w:rPr>
          <w:rFonts w:asciiTheme="minorHAnsi" w:hAnsiTheme="minorHAnsi" w:cstheme="minorHAnsi"/>
          <w:color w:val="000000"/>
          <w:sz w:val="22"/>
          <w:szCs w:val="22"/>
        </w:rPr>
        <w:t>o ŽoNFP neboli právoplatne odsúdení za trestný čin korupcie, trestný čin poškodzovania finančných záujmov E</w:t>
      </w:r>
      <w:r w:rsidR="00543BFD" w:rsidRPr="001111BA">
        <w:rPr>
          <w:rFonts w:asciiTheme="minorHAnsi" w:hAnsiTheme="minorHAnsi" w:cstheme="minorHAnsi"/>
          <w:color w:val="000000"/>
          <w:sz w:val="22"/>
          <w:szCs w:val="22"/>
        </w:rPr>
        <w:t>urópskeho spoločenstva</w:t>
      </w:r>
      <w:r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1FB4073D" w14:textId="631E9896" w:rsidR="00CD1A3F" w:rsidRPr="00230311"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5886682E" w14:textId="5EE4ECA3" w:rsidR="00CD1A3F" w:rsidRPr="00230311"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nebyť dlžníkom na daniach</w:t>
      </w:r>
      <w:r w:rsidR="00CA28A0"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CA28A0" w:rsidRPr="00230311">
        <w:rPr>
          <w:rFonts w:asciiTheme="minorHAnsi" w:hAnsiTheme="minorHAnsi" w:cstheme="minorHAnsi"/>
          <w:sz w:val="22"/>
          <w:szCs w:val="22"/>
        </w:rPr>
        <w:t xml:space="preserve">nebyť dlžníkom poistného na </w:t>
      </w:r>
      <w:r w:rsidR="002667F6" w:rsidRPr="00230311">
        <w:rPr>
          <w:rFonts w:asciiTheme="minorHAnsi" w:hAnsiTheme="minorHAnsi" w:cstheme="minorHAnsi"/>
          <w:sz w:val="22"/>
          <w:szCs w:val="22"/>
        </w:rPr>
        <w:t>zdravotnom a sociálnom poistení  </w:t>
      </w:r>
      <w:r w:rsidR="002667F6" w:rsidRPr="00230311">
        <w:rPr>
          <w:rFonts w:asciiTheme="minorHAnsi" w:hAnsiTheme="minorHAnsi" w:cstheme="minorHAnsi"/>
          <w:sz w:val="22"/>
          <w:szCs w:val="22"/>
        </w:rPr>
        <w:br/>
      </w:r>
      <w:r w:rsidR="00D50AD5" w:rsidRPr="00230311">
        <w:rPr>
          <w:rFonts w:asciiTheme="minorHAnsi" w:hAnsiTheme="minorHAnsi" w:cstheme="minorHAnsi"/>
          <w:i/>
          <w:sz w:val="22"/>
          <w:szCs w:val="22"/>
        </w:rPr>
        <w:t>(podmienka sa preukazuje čestným vyhlásením žiadateľa v časti č. 15 vo formulári ŽoNFP</w:t>
      </w:r>
      <w:r w:rsidR="00D50AD5"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37578F51" w14:textId="56E86B33" w:rsidR="00521757" w:rsidRPr="00230311" w:rsidRDefault="00521757"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voči žiadateľovi sa nenárokuje vrátenie pomoci na základe rozhodnutia E</w:t>
      </w:r>
      <w:r w:rsidR="00B42D4A" w:rsidRPr="00230311">
        <w:rPr>
          <w:rFonts w:asciiTheme="minorHAnsi" w:hAnsiTheme="minorHAnsi" w:cstheme="minorHAnsi"/>
          <w:sz w:val="22"/>
          <w:szCs w:val="22"/>
        </w:rPr>
        <w:t>urópskej komisie</w:t>
      </w:r>
      <w:r w:rsidRPr="00230311">
        <w:rPr>
          <w:rFonts w:asciiTheme="minorHAnsi" w:hAnsiTheme="minorHAnsi" w:cstheme="minorHAnsi"/>
          <w:sz w:val="22"/>
          <w:szCs w:val="22"/>
        </w:rPr>
        <w:t>, ktorým bola pomoc označená za neoprávnenú a nezlučiteľnú so spoločným trhom</w:t>
      </w:r>
    </w:p>
    <w:p w14:paraId="0E5B9D16" w14:textId="0F9F6497" w:rsidR="00906113" w:rsidRPr="00230311" w:rsidRDefault="00521757" w:rsidP="0043630B">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 v časti č. 15 vo formulári ŽoNFP</w:t>
      </w:r>
      <w:r w:rsidRPr="00230311">
        <w:rPr>
          <w:rFonts w:asciiTheme="minorHAnsi" w:hAnsiTheme="minorHAnsi" w:cstheme="minorHAnsi"/>
          <w:sz w:val="22"/>
          <w:szCs w:val="22"/>
        </w:rPr>
        <w:t>)</w:t>
      </w:r>
      <w:r w:rsidR="00B42D4A" w:rsidRPr="00230311">
        <w:rPr>
          <w:rFonts w:asciiTheme="minorHAnsi" w:hAnsiTheme="minorHAnsi" w:cstheme="minorHAnsi"/>
          <w:sz w:val="22"/>
          <w:szCs w:val="22"/>
        </w:rPr>
        <w:t>.</w:t>
      </w:r>
    </w:p>
    <w:p w14:paraId="5018AC14"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77777777"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 riadenia, kontroly a auditu EŠIF</w:t>
      </w:r>
      <w:r w:rsidR="0040725A" w:rsidRPr="00230311">
        <w:rPr>
          <w:rFonts w:asciiTheme="minorHAnsi" w:hAnsiTheme="minorHAnsi" w:cstheme="minorHAnsi"/>
          <w:b/>
          <w:sz w:val="22"/>
          <w:szCs w:val="22"/>
        </w:rPr>
        <w:t>.</w:t>
      </w:r>
    </w:p>
    <w:p w14:paraId="18B838D1" w14:textId="3E1F3F8A" w:rsidR="006C378D" w:rsidRPr="00230311" w:rsidRDefault="006C378D" w:rsidP="000F1F4E">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6E68760D" w14:textId="77777777" w:rsidR="00F875B0" w:rsidRPr="00230311"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žiadateľ neukončil fyzickú realizáciu všetkých hlavných aktivít projektu pred predložením ŽoNFP</w:t>
      </w:r>
    </w:p>
    <w:p w14:paraId="3885BF8B" w14:textId="77777777" w:rsidR="00810DAA" w:rsidRPr="00230311" w:rsidRDefault="00810DAA" w:rsidP="000F1F4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2DE2A602" w14:textId="5C13B41D"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9.1 Harmonogram realizácie aktivít, začiatok a koniec realizácie aktivít projektu, ktoré nesmú byť ukončené do času predloženia žiadosti o NFP na RO OP 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142A7932" w14:textId="77777777" w:rsidR="003C2776" w:rsidRPr="006D73E0" w:rsidRDefault="003C2776" w:rsidP="00906113">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výdavkov realizácie projektu</w:t>
      </w:r>
    </w:p>
    <w:p w14:paraId="3C78333A" w14:textId="77777777" w:rsidR="00B517DF" w:rsidRPr="00230311" w:rsidRDefault="00496D8C" w:rsidP="000F1F4E">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r w:rsidR="00B517DF" w:rsidRPr="00230311">
        <w:rPr>
          <w:rFonts w:asciiTheme="minorHAnsi" w:eastAsia="Times New Roman" w:hAnsiTheme="minorHAnsi" w:cstheme="minorHAnsi"/>
          <w:u w:val="single"/>
          <w:lang w:eastAsia="sk-SK"/>
        </w:rPr>
        <w:t>:</w:t>
      </w:r>
    </w:p>
    <w:p w14:paraId="6A521D85" w14:textId="77777777" w:rsidR="004641E9" w:rsidRPr="00230311" w:rsidRDefault="00D16C26" w:rsidP="000F1F4E">
      <w:pPr>
        <w:pStyle w:val="Odsekzoznamu"/>
        <w:numPr>
          <w:ilvl w:val="0"/>
          <w:numId w:val="7"/>
        </w:numPr>
        <w:spacing w:before="120" w:after="120"/>
        <w:ind w:left="714" w:hanging="357"/>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výdavky projektu sú </w:t>
      </w:r>
      <w:r w:rsidR="00354603" w:rsidRPr="00230311">
        <w:rPr>
          <w:rFonts w:asciiTheme="minorHAnsi" w:hAnsiTheme="minorHAnsi" w:cstheme="minorHAnsi"/>
          <w:color w:val="000000"/>
          <w:sz w:val="22"/>
          <w:szCs w:val="22"/>
        </w:rPr>
        <w:t>v súlade s</w:t>
      </w:r>
      <w:r w:rsidR="007065EB"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oprávnen</w:t>
      </w:r>
      <w:r w:rsidR="007065EB" w:rsidRPr="00230311">
        <w:rPr>
          <w:rFonts w:asciiTheme="minorHAnsi" w:hAnsiTheme="minorHAnsi" w:cstheme="minorHAnsi"/>
          <w:color w:val="000000"/>
          <w:sz w:val="22"/>
          <w:szCs w:val="22"/>
        </w:rPr>
        <w:t>ými výdavkami pre oprávnenú aktivitu na toto vyzvanie</w:t>
      </w:r>
    </w:p>
    <w:p w14:paraId="5AB7AEC2" w14:textId="77777777" w:rsidR="00946937" w:rsidRPr="00230311" w:rsidRDefault="007065EB" w:rsidP="000F1F4E">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w:t>
      </w:r>
      <w:r w:rsidR="00906113" w:rsidRPr="00230311">
        <w:rPr>
          <w:rFonts w:asciiTheme="minorHAnsi" w:hAnsiTheme="minorHAnsi" w:cstheme="minorHAnsi"/>
          <w:color w:val="000000"/>
          <w:sz w:val="22"/>
          <w:szCs w:val="22"/>
        </w:rPr>
        <w:t>ie sú oprávneným typom výdavkov</w:t>
      </w:r>
      <w:r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5F6BEDF" w14:textId="752655D4" w:rsidR="00B517DF" w:rsidRPr="00230311" w:rsidRDefault="00D16C26" w:rsidP="000F1F4E">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sz w:val="22"/>
          <w:szCs w:val="22"/>
        </w:rPr>
        <w:t xml:space="preserve">Výdavky projektu musia byť v súlade s podmienkami oprávnenosti podrobne definovanými v dokumentoch: </w:t>
      </w:r>
    </w:p>
    <w:p w14:paraId="36052C95" w14:textId="39CEDE72" w:rsidR="00496D8C" w:rsidRPr="00230311" w:rsidRDefault="00496D8C"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Príručka oprávnenosti výdavkov pre projekty operačného programu Technická pomoc 2014 </w:t>
      </w:r>
      <w:r w:rsidR="00377AFB" w:rsidRPr="00230311">
        <w:rPr>
          <w:rFonts w:asciiTheme="minorHAnsi" w:hAnsiTheme="minorHAnsi" w:cstheme="minorHAnsi"/>
          <w:sz w:val="22"/>
          <w:szCs w:val="22"/>
        </w:rPr>
        <w:t>–</w:t>
      </w:r>
      <w:r w:rsidRPr="00230311">
        <w:rPr>
          <w:rFonts w:asciiTheme="minorHAnsi" w:hAnsiTheme="minorHAnsi" w:cstheme="minorHAnsi"/>
          <w:sz w:val="22"/>
          <w:szCs w:val="22"/>
        </w:rPr>
        <w:t xml:space="preserve"> 2020 </w:t>
      </w:r>
      <w:r w:rsidR="006C378D" w:rsidRPr="00230311">
        <w:rPr>
          <w:rFonts w:asciiTheme="minorHAnsi" w:hAnsiTheme="minorHAnsi" w:cstheme="minorHAnsi"/>
          <w:sz w:val="22"/>
          <w:szCs w:val="22"/>
        </w:rPr>
        <w:t>(</w:t>
      </w:r>
      <w:hyperlink r:id="rId22" w:history="1">
        <w:r w:rsidR="006C378D" w:rsidRPr="00230311">
          <w:rPr>
            <w:rStyle w:val="Hypertextovprepojenie"/>
            <w:rFonts w:asciiTheme="minorHAnsi" w:hAnsiTheme="minorHAnsi" w:cstheme="minorHAnsi"/>
            <w:sz w:val="22"/>
            <w:szCs w:val="22"/>
          </w:rPr>
          <w:t>http://www.optp.vlada.gov.sk/ine-dokumenty/</w:t>
        </w:r>
      </w:hyperlink>
      <w:r w:rsidR="006C378D" w:rsidRPr="00230311">
        <w:rPr>
          <w:rFonts w:asciiTheme="minorHAnsi" w:hAnsiTheme="minorHAnsi" w:cstheme="minorHAnsi"/>
          <w:sz w:val="22"/>
          <w:szCs w:val="22"/>
        </w:rPr>
        <w:t>)</w:t>
      </w:r>
      <w:r w:rsidRPr="00230311">
        <w:rPr>
          <w:rFonts w:asciiTheme="minorHAnsi" w:hAnsiTheme="minorHAnsi" w:cstheme="minorHAnsi"/>
          <w:sz w:val="22"/>
          <w:szCs w:val="22"/>
        </w:rPr>
        <w:t>;</w:t>
      </w:r>
    </w:p>
    <w:p w14:paraId="7F8C131C" w14:textId="526D4147" w:rsidR="005D5FC6" w:rsidRPr="00230311" w:rsidRDefault="005D5FC6"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Príručka pre prijímateľa pre projekty operačné</w:t>
      </w:r>
      <w:r w:rsidR="005B0C8B" w:rsidRPr="00230311">
        <w:rPr>
          <w:rFonts w:asciiTheme="minorHAnsi" w:hAnsiTheme="minorHAnsi" w:cstheme="minorHAnsi"/>
          <w:sz w:val="22"/>
          <w:szCs w:val="22"/>
        </w:rPr>
        <w:t xml:space="preserve">ho programu Technická pomoc </w:t>
      </w:r>
      <w:r w:rsidR="005B0C8B" w:rsidRPr="00230311">
        <w:rPr>
          <w:rFonts w:asciiTheme="minorHAnsi" w:hAnsiTheme="minorHAnsi" w:cstheme="minorHAnsi"/>
          <w:sz w:val="22"/>
          <w:szCs w:val="22"/>
        </w:rPr>
        <w:br/>
      </w:r>
      <w:r w:rsidRPr="00230311">
        <w:rPr>
          <w:rFonts w:asciiTheme="minorHAnsi" w:hAnsiTheme="minorHAnsi" w:cstheme="minorHAnsi"/>
          <w:sz w:val="22"/>
          <w:szCs w:val="22"/>
        </w:rPr>
        <w:t xml:space="preserve">2014 </w:t>
      </w:r>
      <w:r w:rsidR="005B0C8B" w:rsidRPr="00230311">
        <w:rPr>
          <w:rFonts w:asciiTheme="minorHAnsi" w:hAnsiTheme="minorHAnsi" w:cstheme="minorHAnsi"/>
          <w:sz w:val="22"/>
          <w:szCs w:val="22"/>
        </w:rPr>
        <w:t>– </w:t>
      </w:r>
      <w:r w:rsidRPr="00230311">
        <w:rPr>
          <w:rFonts w:asciiTheme="minorHAnsi" w:hAnsiTheme="minorHAnsi" w:cstheme="minorHAnsi"/>
          <w:sz w:val="22"/>
          <w:szCs w:val="22"/>
        </w:rPr>
        <w:t xml:space="preserve">2020 </w:t>
      </w:r>
      <w:r w:rsidR="006C378D" w:rsidRPr="00230311">
        <w:rPr>
          <w:rFonts w:asciiTheme="minorHAnsi" w:hAnsiTheme="minorHAnsi" w:cstheme="minorHAnsi"/>
          <w:sz w:val="22"/>
          <w:szCs w:val="22"/>
        </w:rPr>
        <w:t>(</w:t>
      </w:r>
      <w:hyperlink r:id="rId23" w:history="1">
        <w:r w:rsidR="006C378D" w:rsidRPr="00230311">
          <w:rPr>
            <w:rStyle w:val="Hypertextovprepojenie"/>
            <w:rFonts w:asciiTheme="minorHAnsi" w:hAnsiTheme="minorHAnsi" w:cstheme="minorHAnsi"/>
            <w:sz w:val="22"/>
            <w:szCs w:val="22"/>
          </w:rPr>
          <w:t>http://www.optp.vlada.gov.sk/ine-dokumenty/</w:t>
        </w:r>
      </w:hyperlink>
      <w:r w:rsidR="006C378D" w:rsidRPr="00230311">
        <w:rPr>
          <w:rFonts w:asciiTheme="minorHAnsi" w:hAnsiTheme="minorHAnsi" w:cstheme="minorHAnsi"/>
          <w:sz w:val="22"/>
          <w:szCs w:val="22"/>
        </w:rPr>
        <w:t>)</w:t>
      </w:r>
      <w:r w:rsidRPr="00230311">
        <w:rPr>
          <w:rFonts w:asciiTheme="minorHAnsi" w:hAnsiTheme="minorHAnsi" w:cstheme="minorHAnsi"/>
          <w:sz w:val="22"/>
          <w:szCs w:val="22"/>
        </w:rPr>
        <w:t>;</w:t>
      </w:r>
    </w:p>
    <w:p w14:paraId="3BC62836" w14:textId="2E933C2B" w:rsidR="00A72653" w:rsidRPr="00230311" w:rsidRDefault="00A72653"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Operačný program Technická pomoc pre programové obdobie 2014</w:t>
      </w:r>
      <w:r w:rsidR="005B0C8B" w:rsidRPr="00230311">
        <w:rPr>
          <w:rFonts w:asciiTheme="minorHAnsi" w:hAnsiTheme="minorHAnsi" w:cstheme="minorHAnsi"/>
          <w:sz w:val="22"/>
          <w:szCs w:val="22"/>
        </w:rPr>
        <w:t xml:space="preserve"> – </w:t>
      </w:r>
      <w:r w:rsidRPr="00230311">
        <w:rPr>
          <w:rFonts w:asciiTheme="minorHAnsi" w:hAnsiTheme="minorHAnsi" w:cstheme="minorHAnsi"/>
          <w:sz w:val="22"/>
          <w:szCs w:val="22"/>
        </w:rPr>
        <w:t xml:space="preserve">2020 </w:t>
      </w:r>
      <w:r w:rsidR="006C378D" w:rsidRPr="00230311">
        <w:rPr>
          <w:rFonts w:asciiTheme="minorHAnsi" w:hAnsiTheme="minorHAnsi" w:cstheme="minorHAnsi"/>
          <w:sz w:val="22"/>
          <w:szCs w:val="22"/>
        </w:rPr>
        <w:t>(</w:t>
      </w:r>
      <w:hyperlink r:id="rId24" w:history="1">
        <w:r w:rsidR="006C378D" w:rsidRPr="00230311">
          <w:rPr>
            <w:rStyle w:val="Hypertextovprepojenie"/>
            <w:rFonts w:asciiTheme="minorHAnsi" w:hAnsiTheme="minorHAnsi" w:cstheme="minorHAnsi"/>
            <w:sz w:val="22"/>
            <w:szCs w:val="22"/>
          </w:rPr>
          <w:t>http://www.optp.vlada.gov.sk/programovy-dokument/</w:t>
        </w:r>
      </w:hyperlink>
      <w:r w:rsidR="006C378D" w:rsidRPr="00230311">
        <w:rPr>
          <w:rFonts w:asciiTheme="minorHAnsi" w:hAnsiTheme="minorHAnsi" w:cstheme="minorHAnsi"/>
          <w:color w:val="000000"/>
          <w:sz w:val="22"/>
          <w:szCs w:val="22"/>
        </w:rPr>
        <w:t>)</w:t>
      </w:r>
      <w:r w:rsidR="00340864"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p>
    <w:p w14:paraId="3C017004" w14:textId="4A121BD2" w:rsidR="00496D8C" w:rsidRPr="00C13B6E" w:rsidRDefault="00496D8C" w:rsidP="009C3D2D">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Metodický pokyn CKO č. 6 k pravidlám oprávnenosti pre najčastejšie sa vyskytujúce skupiny </w:t>
      </w:r>
      <w:r w:rsidRPr="000D1385">
        <w:rPr>
          <w:rFonts w:asciiTheme="minorHAnsi" w:hAnsiTheme="minorHAnsi" w:cstheme="minorHAnsi"/>
          <w:sz w:val="22"/>
          <w:szCs w:val="22"/>
        </w:rPr>
        <w:t xml:space="preserve">výdavkov </w:t>
      </w:r>
      <w:r w:rsidR="006C378D" w:rsidRPr="000D1385">
        <w:rPr>
          <w:rFonts w:asciiTheme="minorHAnsi" w:hAnsiTheme="minorHAnsi" w:cstheme="minorHAnsi"/>
          <w:sz w:val="22"/>
          <w:szCs w:val="22"/>
        </w:rPr>
        <w:t>(</w:t>
      </w:r>
      <w:hyperlink r:id="rId25" w:history="1">
        <w:r w:rsidR="009C3D2D" w:rsidRPr="00C13B6E">
          <w:rPr>
            <w:rStyle w:val="Hypertextovprepojenie"/>
            <w:rFonts w:asciiTheme="minorHAnsi" w:hAnsiTheme="minorHAnsi"/>
            <w:sz w:val="22"/>
            <w:szCs w:val="22"/>
          </w:rPr>
          <w:t>http://www.partnerskadohoda.gov.sk/metodicke-pokyny-cko-a-uv-sr/</w:t>
        </w:r>
      </w:hyperlink>
      <w:r w:rsidRPr="00C13B6E">
        <w:rPr>
          <w:rFonts w:asciiTheme="minorHAnsi" w:hAnsiTheme="minorHAnsi" w:cstheme="minorHAnsi"/>
          <w:sz w:val="22"/>
          <w:szCs w:val="22"/>
        </w:rPr>
        <w:t>);</w:t>
      </w:r>
    </w:p>
    <w:p w14:paraId="1E331F79" w14:textId="2DEA7BDF" w:rsidR="002C5B67" w:rsidRPr="00230311" w:rsidRDefault="002C5B67" w:rsidP="00B9312F">
      <w:pPr>
        <w:pStyle w:val="Odsekzoznamu"/>
        <w:numPr>
          <w:ilvl w:val="1"/>
          <w:numId w:val="7"/>
        </w:numPr>
        <w:spacing w:before="120" w:after="120"/>
        <w:ind w:left="1418" w:hanging="338"/>
        <w:jc w:val="both"/>
        <w:rPr>
          <w:rFonts w:asciiTheme="minorHAnsi" w:hAnsiTheme="minorHAnsi" w:cstheme="minorHAnsi"/>
          <w:sz w:val="22"/>
          <w:szCs w:val="22"/>
        </w:rPr>
      </w:pPr>
      <w:r w:rsidRPr="00230311">
        <w:rPr>
          <w:rFonts w:asciiTheme="minorHAnsi" w:hAnsiTheme="minorHAnsi" w:cstheme="minorHAnsi"/>
          <w:sz w:val="22"/>
          <w:szCs w:val="22"/>
        </w:rPr>
        <w:t>Metodický pokyn CKO č. 18 k overovaniu hospo</w:t>
      </w:r>
      <w:r w:rsidR="0007448F" w:rsidRPr="00230311">
        <w:rPr>
          <w:rFonts w:asciiTheme="minorHAnsi" w:hAnsiTheme="minorHAnsi" w:cstheme="minorHAnsi"/>
          <w:sz w:val="22"/>
          <w:szCs w:val="22"/>
        </w:rPr>
        <w:t xml:space="preserve">dárnosti výdavkov na programové </w:t>
      </w:r>
      <w:r w:rsidRPr="00230311">
        <w:rPr>
          <w:rFonts w:asciiTheme="minorHAnsi" w:hAnsiTheme="minorHAnsi" w:cstheme="minorHAnsi"/>
          <w:sz w:val="22"/>
          <w:szCs w:val="22"/>
        </w:rPr>
        <w:t>obdobie 2014</w:t>
      </w:r>
      <w:r w:rsidR="00377AFB" w:rsidRPr="00230311">
        <w:rPr>
          <w:rFonts w:asciiTheme="minorHAnsi" w:hAnsiTheme="minorHAnsi" w:cstheme="minorHAnsi"/>
          <w:sz w:val="22"/>
          <w:szCs w:val="22"/>
        </w:rPr>
        <w:t xml:space="preserve"> – </w:t>
      </w:r>
      <w:r w:rsidRPr="00230311">
        <w:rPr>
          <w:rFonts w:asciiTheme="minorHAnsi" w:hAnsiTheme="minorHAnsi" w:cstheme="minorHAnsi"/>
          <w:sz w:val="22"/>
          <w:szCs w:val="22"/>
        </w:rPr>
        <w:t>2020</w:t>
      </w:r>
      <w:r w:rsidR="0007448F" w:rsidRPr="00230311">
        <w:rPr>
          <w:rFonts w:asciiTheme="minorHAnsi" w:hAnsiTheme="minorHAnsi" w:cstheme="minorHAnsi"/>
          <w:sz w:val="22"/>
          <w:szCs w:val="22"/>
        </w:rPr>
        <w:t xml:space="preserve"> </w:t>
      </w:r>
      <w:r w:rsidR="006C378D" w:rsidRPr="00230311">
        <w:rPr>
          <w:rFonts w:asciiTheme="minorHAnsi" w:hAnsiTheme="minorHAnsi" w:cstheme="minorHAnsi"/>
          <w:sz w:val="22"/>
          <w:szCs w:val="22"/>
        </w:rPr>
        <w:t>(</w:t>
      </w:r>
      <w:hyperlink r:id="rId26" w:history="1">
        <w:r w:rsidR="009C3D2D" w:rsidRPr="00331E17">
          <w:rPr>
            <w:rStyle w:val="Hypertextovprepojenie"/>
            <w:rFonts w:asciiTheme="minorHAnsi" w:hAnsiTheme="minorHAnsi"/>
            <w:sz w:val="22"/>
            <w:szCs w:val="22"/>
          </w:rPr>
          <w:t>http://www.partnerskadohoda.gov.sk/metodicke-pokyny-cko-a-uv-sr/</w:t>
        </w:r>
      </w:hyperlink>
      <w:r w:rsidRPr="00230311">
        <w:rPr>
          <w:rStyle w:val="Hypertextovprepojenie"/>
          <w:rFonts w:asciiTheme="minorHAnsi" w:hAnsiTheme="minorHAnsi" w:cstheme="minorHAnsi"/>
          <w:color w:val="auto"/>
          <w:sz w:val="22"/>
          <w:szCs w:val="22"/>
        </w:rPr>
        <w:t>);</w:t>
      </w:r>
    </w:p>
    <w:p w14:paraId="2A4B2C84" w14:textId="324D0CC3" w:rsidR="003C2776" w:rsidRPr="00230311" w:rsidRDefault="00EE0D35" w:rsidP="000F1F4E">
      <w:pPr>
        <w:pStyle w:val="Odsekzoznamu"/>
        <w:numPr>
          <w:ilvl w:val="1"/>
          <w:numId w:val="7"/>
        </w:numPr>
        <w:spacing w:before="120" w:after="120"/>
        <w:contextualSpacing w:val="0"/>
        <w:jc w:val="both"/>
        <w:rPr>
          <w:rFonts w:asciiTheme="minorHAnsi" w:hAnsiTheme="minorHAnsi" w:cstheme="minorHAnsi"/>
          <w:color w:val="000000"/>
          <w:sz w:val="22"/>
          <w:szCs w:val="22"/>
        </w:rPr>
      </w:pPr>
      <w:ins w:id="13" w:author="Autor">
        <w:r>
          <w:rPr>
            <w:rFonts w:asciiTheme="minorHAnsi" w:hAnsiTheme="minorHAnsi" w:cstheme="minorHAnsi"/>
            <w:color w:val="000000"/>
            <w:sz w:val="22"/>
            <w:szCs w:val="22"/>
          </w:rPr>
          <w:t> </w:t>
        </w:r>
      </w:ins>
      <w:r w:rsidR="007065EB" w:rsidRPr="00230311">
        <w:rPr>
          <w:rFonts w:asciiTheme="minorHAnsi" w:hAnsiTheme="minorHAnsi" w:cstheme="minorHAnsi"/>
          <w:color w:val="000000"/>
          <w:sz w:val="22"/>
          <w:szCs w:val="22"/>
        </w:rPr>
        <w:t>Z</w:t>
      </w:r>
      <w:r w:rsidR="00496D8C" w:rsidRPr="00230311">
        <w:rPr>
          <w:rFonts w:asciiTheme="minorHAnsi" w:hAnsiTheme="minorHAnsi" w:cstheme="minorHAnsi"/>
          <w:color w:val="000000"/>
          <w:sz w:val="22"/>
          <w:szCs w:val="22"/>
        </w:rPr>
        <w:t>ákony</w:t>
      </w:r>
      <w:ins w:id="14" w:author="Autor">
        <w:r>
          <w:rPr>
            <w:rFonts w:asciiTheme="minorHAnsi" w:hAnsiTheme="minorHAnsi" w:cstheme="minorHAnsi"/>
            <w:color w:val="000000"/>
            <w:sz w:val="22"/>
            <w:szCs w:val="22"/>
          </w:rPr>
          <w:t>,</w:t>
        </w:r>
      </w:ins>
      <w:del w:id="15" w:author="Autor">
        <w:r w:rsidR="00496D8C" w:rsidRPr="00230311" w:rsidDel="00EE0D35">
          <w:rPr>
            <w:rFonts w:asciiTheme="minorHAnsi" w:hAnsiTheme="minorHAnsi" w:cstheme="minorHAnsi"/>
            <w:color w:val="000000"/>
            <w:sz w:val="22"/>
            <w:szCs w:val="22"/>
          </w:rPr>
          <w:delText xml:space="preserve"> a </w:delText>
        </w:r>
      </w:del>
      <w:ins w:id="16" w:author="Autor">
        <w:r>
          <w:rPr>
            <w:rFonts w:asciiTheme="minorHAnsi" w:hAnsiTheme="minorHAnsi" w:cstheme="minorHAnsi"/>
            <w:color w:val="000000"/>
            <w:sz w:val="22"/>
            <w:szCs w:val="22"/>
          </w:rPr>
          <w:t> </w:t>
        </w:r>
      </w:ins>
      <w:r w:rsidR="00496D8C" w:rsidRPr="00230311">
        <w:rPr>
          <w:rFonts w:asciiTheme="minorHAnsi" w:hAnsiTheme="minorHAnsi" w:cstheme="minorHAnsi"/>
          <w:color w:val="000000"/>
          <w:sz w:val="22"/>
          <w:szCs w:val="22"/>
        </w:rPr>
        <w:t>nariadenia</w:t>
      </w:r>
      <w:ins w:id="17" w:author="Autor">
        <w:r>
          <w:rPr>
            <w:rFonts w:asciiTheme="minorHAnsi" w:hAnsiTheme="minorHAnsi" w:cstheme="minorHAnsi"/>
            <w:color w:val="000000"/>
            <w:sz w:val="22"/>
            <w:szCs w:val="22"/>
          </w:rPr>
          <w:t xml:space="preserve"> a iné právne predpisy</w:t>
        </w:r>
      </w:ins>
      <w:r w:rsidR="00496D8C" w:rsidRPr="00230311">
        <w:rPr>
          <w:rFonts w:asciiTheme="minorHAnsi" w:hAnsiTheme="minorHAnsi" w:cstheme="minorHAnsi"/>
          <w:color w:val="000000"/>
          <w:sz w:val="22"/>
          <w:szCs w:val="22"/>
        </w:rPr>
        <w:t>, na ktoré sa uvedené dokumenty odvolávajú.</w:t>
      </w:r>
    </w:p>
    <w:p w14:paraId="20F78957" w14:textId="73901DD2" w:rsidR="004641E9" w:rsidRPr="00230311" w:rsidRDefault="006C378D" w:rsidP="00B9312F">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lastRenderedPageBreak/>
        <w:t>(Žiadateľ nepredkladá samostatnú prílohu, ktorou deklaruje splnenie tejto podmienky poskytnutia príspevku. Za účelom posúdenia splnenia tejto p</w:t>
      </w:r>
      <w:r w:rsidR="00914090" w:rsidRPr="00230311">
        <w:rPr>
          <w:rFonts w:asciiTheme="minorHAnsi" w:hAnsiTheme="minorHAnsi" w:cstheme="minorHAnsi"/>
          <w:i/>
          <w:sz w:val="22"/>
          <w:szCs w:val="22"/>
        </w:rPr>
        <w:t xml:space="preserve">odmienky poskytnutia príspevku </w:t>
      </w:r>
      <w:r w:rsidRPr="00230311">
        <w:rPr>
          <w:rFonts w:asciiTheme="minorHAnsi" w:hAnsiTheme="minorHAnsi" w:cstheme="minorHAnsi"/>
          <w:i/>
          <w:sz w:val="22"/>
          <w:szCs w:val="22"/>
        </w:rPr>
        <w:t xml:space="preserve">uvedie žiadateľ </w:t>
      </w:r>
      <w:r w:rsidR="00C7021E" w:rsidRPr="00230311">
        <w:rPr>
          <w:rFonts w:asciiTheme="minorHAnsi" w:hAnsiTheme="minorHAnsi" w:cstheme="minorHAnsi"/>
          <w:i/>
          <w:sz w:val="22"/>
          <w:szCs w:val="22"/>
        </w:rPr>
        <w:t xml:space="preserve">skupiny výdavkov </w:t>
      </w:r>
      <w:r w:rsidRPr="00230311">
        <w:rPr>
          <w:rFonts w:asciiTheme="minorHAnsi" w:hAnsiTheme="minorHAnsi" w:cstheme="minorHAnsi"/>
          <w:i/>
          <w:sz w:val="22"/>
          <w:szCs w:val="22"/>
        </w:rPr>
        <w:t>vo formulári ŽoNFP, v rámci časti č. 11.A  - Rozpočet žiadateľa.)</w:t>
      </w:r>
    </w:p>
    <w:p w14:paraId="535C89B9" w14:textId="77777777" w:rsidR="006C378D" w:rsidRPr="00230311" w:rsidRDefault="006C378D" w:rsidP="004641E9">
      <w:pPr>
        <w:pStyle w:val="Odsekzoznamu"/>
        <w:spacing w:before="120"/>
        <w:ind w:left="1440"/>
        <w:rPr>
          <w:rFonts w:asciiTheme="minorHAnsi" w:hAnsiTheme="minorHAnsi" w:cstheme="minorHAnsi"/>
          <w:color w:val="000000"/>
          <w:sz w:val="22"/>
          <w:szCs w:val="22"/>
        </w:rPr>
      </w:pPr>
    </w:p>
    <w:p w14:paraId="201C641D" w14:textId="77777777" w:rsidR="00AE1B07" w:rsidRPr="00230311" w:rsidRDefault="00AE1B07"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w:t>
      </w:r>
      <w:r w:rsidR="00CD6449" w:rsidRPr="00230311">
        <w:rPr>
          <w:rFonts w:asciiTheme="minorHAnsi" w:hAnsiTheme="minorHAnsi" w:cstheme="minorHAnsi"/>
          <w:color w:val="000000"/>
          <w:sz w:val="22"/>
          <w:szCs w:val="22"/>
        </w:rPr>
        <w:t>asová oprávnenosť výdavkov</w:t>
      </w:r>
    </w:p>
    <w:p w14:paraId="7C396135" w14:textId="155820B8" w:rsidR="00CD6449" w:rsidRPr="00230311" w:rsidRDefault="00AE1B07"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výdavkov</w:t>
      </w:r>
      <w:r w:rsidR="003C3A87" w:rsidRPr="00230311">
        <w:rPr>
          <w:rFonts w:asciiTheme="minorHAnsi" w:hAnsiTheme="minorHAnsi" w:cstheme="minorHAnsi"/>
          <w:color w:val="000000"/>
          <w:sz w:val="22"/>
          <w:szCs w:val="22"/>
        </w:rPr>
        <w:t xml:space="preserve"> v rámci OP TP</w:t>
      </w:r>
      <w:r w:rsidR="00CD6449" w:rsidRPr="00230311">
        <w:rPr>
          <w:rFonts w:asciiTheme="minorHAnsi" w:hAnsiTheme="minorHAnsi" w:cstheme="minorHAnsi"/>
          <w:color w:val="000000"/>
          <w:sz w:val="22"/>
          <w:szCs w:val="22"/>
        </w:rPr>
        <w:t xml:space="preserve"> je stanovená </w:t>
      </w:r>
      <w:r w:rsidR="00CD6449" w:rsidRPr="00B9312F">
        <w:rPr>
          <w:rFonts w:asciiTheme="minorHAnsi" w:hAnsiTheme="minorHAnsi" w:cstheme="minorHAnsi"/>
          <w:b/>
          <w:color w:val="000000"/>
          <w:sz w:val="22"/>
          <w:szCs w:val="22"/>
        </w:rPr>
        <w:t xml:space="preserve">od </w:t>
      </w:r>
      <w:r w:rsidR="006636F3" w:rsidRPr="00B9312F">
        <w:rPr>
          <w:rFonts w:asciiTheme="minorHAnsi" w:hAnsiTheme="minorHAnsi" w:cstheme="minorHAnsi"/>
          <w:b/>
          <w:color w:val="000000"/>
          <w:sz w:val="22"/>
          <w:szCs w:val="22"/>
        </w:rPr>
        <w:t>0</w:t>
      </w:r>
      <w:r w:rsidR="00CD6449" w:rsidRPr="00B9312F">
        <w:rPr>
          <w:rFonts w:asciiTheme="minorHAnsi" w:hAnsiTheme="minorHAnsi" w:cstheme="minorHAnsi"/>
          <w:b/>
          <w:color w:val="000000"/>
          <w:sz w:val="22"/>
          <w:szCs w:val="22"/>
        </w:rPr>
        <w:t>1.</w:t>
      </w:r>
      <w:r w:rsidR="006636F3" w:rsidRPr="00B9312F">
        <w:rPr>
          <w:rFonts w:asciiTheme="minorHAnsi" w:hAnsiTheme="minorHAnsi" w:cstheme="minorHAnsi"/>
          <w:b/>
          <w:color w:val="000000"/>
          <w:sz w:val="22"/>
          <w:szCs w:val="22"/>
        </w:rPr>
        <w:t xml:space="preserve"> 0</w:t>
      </w:r>
      <w:r w:rsidR="00CD6449" w:rsidRPr="00B9312F">
        <w:rPr>
          <w:rFonts w:asciiTheme="minorHAnsi" w:hAnsiTheme="minorHAnsi" w:cstheme="minorHAnsi"/>
          <w:b/>
          <w:color w:val="000000"/>
          <w:sz w:val="22"/>
          <w:szCs w:val="22"/>
        </w:rPr>
        <w:t>1.</w:t>
      </w:r>
      <w:r w:rsidR="006636F3" w:rsidRPr="00B9312F">
        <w:rPr>
          <w:rFonts w:asciiTheme="minorHAnsi" w:hAnsiTheme="minorHAnsi" w:cstheme="minorHAnsi"/>
          <w:b/>
          <w:color w:val="000000"/>
          <w:sz w:val="22"/>
          <w:szCs w:val="22"/>
        </w:rPr>
        <w:t xml:space="preserve"> </w:t>
      </w:r>
      <w:r w:rsidR="00CD6449" w:rsidRPr="00B9312F">
        <w:rPr>
          <w:rFonts w:asciiTheme="minorHAnsi" w:hAnsiTheme="minorHAnsi" w:cstheme="minorHAnsi"/>
          <w:b/>
          <w:color w:val="000000"/>
          <w:sz w:val="22"/>
          <w:szCs w:val="22"/>
        </w:rPr>
        <w:t>201</w:t>
      </w:r>
      <w:r w:rsidR="003850CB" w:rsidRPr="00B9312F">
        <w:rPr>
          <w:rFonts w:asciiTheme="minorHAnsi" w:hAnsiTheme="minorHAnsi" w:cstheme="minorHAnsi"/>
          <w:b/>
          <w:color w:val="000000"/>
          <w:sz w:val="22"/>
          <w:szCs w:val="22"/>
        </w:rPr>
        <w:t>4</w:t>
      </w:r>
      <w:r w:rsidR="00C81ECC" w:rsidRPr="00C81ECC">
        <w:rPr>
          <w:rFonts w:asciiTheme="minorHAnsi" w:hAnsiTheme="minorHAnsi" w:cstheme="minorHAnsi"/>
          <w:b/>
          <w:color w:val="000000"/>
          <w:sz w:val="22"/>
          <w:szCs w:val="22"/>
        </w:rPr>
        <w:t xml:space="preserve"> </w:t>
      </w:r>
      <w:r w:rsidR="00C81ECC">
        <w:rPr>
          <w:rFonts w:asciiTheme="minorHAnsi" w:hAnsiTheme="minorHAnsi" w:cstheme="minorHAnsi"/>
          <w:b/>
          <w:color w:val="000000"/>
          <w:sz w:val="22"/>
          <w:szCs w:val="22"/>
        </w:rPr>
        <w:t>do 31. 12. 2023</w:t>
      </w:r>
      <w:r w:rsidR="00CD6449" w:rsidRPr="00B9312F">
        <w:rPr>
          <w:rFonts w:asciiTheme="minorHAnsi" w:hAnsiTheme="minorHAnsi" w:cstheme="minorHAnsi"/>
          <w:color w:val="000000"/>
          <w:sz w:val="22"/>
          <w:szCs w:val="22"/>
        </w:rPr>
        <w:t>.</w:t>
      </w:r>
      <w:r w:rsidR="00CD6449" w:rsidRPr="00230311">
        <w:rPr>
          <w:rFonts w:asciiTheme="minorHAnsi" w:hAnsiTheme="minorHAnsi" w:cstheme="minorHAnsi"/>
          <w:color w:val="000000"/>
          <w:sz w:val="22"/>
          <w:szCs w:val="22"/>
        </w:rPr>
        <w:t xml:space="preserve"> Dátum nadobudnutia účinnosti zmluvy o poskytnutí NFP (resp. rozhodnutia o schválení žiadosti o NFP, ak je RO </w:t>
      </w:r>
      <w:r w:rsidR="005D7083" w:rsidRPr="00230311">
        <w:rPr>
          <w:rFonts w:asciiTheme="minorHAnsi" w:hAnsiTheme="minorHAnsi" w:cstheme="minorHAnsi"/>
          <w:color w:val="000000"/>
          <w:sz w:val="22"/>
          <w:szCs w:val="22"/>
        </w:rPr>
        <w:t xml:space="preserve">OP TP </w:t>
      </w:r>
      <w:r w:rsidR="00CD6449" w:rsidRPr="00230311">
        <w:rPr>
          <w:rFonts w:asciiTheme="minorHAnsi" w:hAnsiTheme="minorHAnsi" w:cstheme="minorHAnsi"/>
          <w:color w:val="000000"/>
          <w:sz w:val="22"/>
          <w:szCs w:val="22"/>
        </w:rPr>
        <w:t>a prijímateľ tá istá osoba) nemá vplyv na počiatočný dátum oprávnenosti výdavkov.</w:t>
      </w:r>
    </w:p>
    <w:p w14:paraId="405322B1" w14:textId="5D78ABD8" w:rsidR="006C378D" w:rsidRPr="00230311"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w:t>
      </w:r>
      <w:r w:rsidR="00F25692"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4D6DB5">
        <w:rPr>
          <w:rFonts w:asciiTheme="minorHAnsi" w:hAnsiTheme="minorHAnsi" w:cstheme="minorHAnsi"/>
          <w:i/>
          <w:sz w:val="22"/>
          <w:szCs w:val="22"/>
        </w:rPr>
        <w:t>.</w:t>
      </w:r>
      <w:r w:rsidRPr="00F25692">
        <w:rPr>
          <w:rFonts w:asciiTheme="minorHAnsi" w:hAnsiTheme="minorHAnsi" w:cstheme="minorHAnsi"/>
          <w:i/>
          <w:sz w:val="22"/>
          <w:szCs w:val="22"/>
        </w:rPr>
        <w:t>)</w:t>
      </w:r>
    </w:p>
    <w:p w14:paraId="02A029A4" w14:textId="77777777" w:rsidR="006C6EB5" w:rsidRPr="00230311" w:rsidRDefault="006C6EB5" w:rsidP="00AE7A01">
      <w:pPr>
        <w:pStyle w:val="Odsekzoznamu"/>
        <w:spacing w:before="120"/>
        <w:jc w:val="both"/>
        <w:rPr>
          <w:rFonts w:asciiTheme="minorHAnsi" w:hAnsiTheme="minorHAnsi" w:cstheme="minorHAnsi"/>
          <w:color w:val="000000"/>
          <w:sz w:val="22"/>
          <w:szCs w:val="22"/>
        </w:rPr>
      </w:pPr>
    </w:p>
    <w:p w14:paraId="5066C4A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22104F9C"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7D8D4F3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7"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1E6B751C" w14:textId="7A04B843" w:rsidR="006C378D"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F68244" w14:textId="5BD50F1C" w:rsidR="006C6EB5" w:rsidRPr="00230311" w:rsidRDefault="006C6EB5" w:rsidP="004641E9">
      <w:pPr>
        <w:pStyle w:val="Odsekzoznamu"/>
        <w:spacing w:before="120"/>
        <w:jc w:val="both"/>
        <w:rPr>
          <w:rFonts w:asciiTheme="minorHAnsi" w:hAnsiTheme="minorHAnsi" w:cstheme="minorHAnsi"/>
          <w:color w:val="000000"/>
          <w:sz w:val="22"/>
          <w:szCs w:val="22"/>
        </w:rPr>
      </w:pPr>
    </w:p>
    <w:p w14:paraId="1B787B7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Spôsob financovania</w:t>
      </w:r>
    </w:p>
    <w:p w14:paraId="7825DC05" w14:textId="5C61A8CD" w:rsidR="00835BB9" w:rsidRPr="00230311" w:rsidRDefault="00835BB9" w:rsidP="00B9312F">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spôsob</w:t>
      </w:r>
      <w:r w:rsidR="0091242E" w:rsidRPr="00230311">
        <w:rPr>
          <w:rFonts w:asciiTheme="minorHAnsi" w:hAnsiTheme="minorHAnsi" w:cstheme="minorHAnsi"/>
          <w:sz w:val="22"/>
          <w:szCs w:val="22"/>
        </w:rPr>
        <w:t xml:space="preserve"> financovania – </w:t>
      </w:r>
      <w:r w:rsidR="00F25692">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F76B0D0" w14:textId="2995B01E" w:rsidR="00835BB9" w:rsidRPr="00230311" w:rsidRDefault="00835BB9" w:rsidP="00B9312F">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676A0549" w14:textId="4A0CA16F" w:rsidR="00835BB9" w:rsidRPr="00230311" w:rsidRDefault="0091242E" w:rsidP="00B9312F">
      <w:pPr>
        <w:pStyle w:val="Odsekzoznamu"/>
        <w:spacing w:before="120" w:after="120"/>
        <w:ind w:left="2136" w:firstLine="696"/>
        <w:contextualSpacing w:val="0"/>
        <w:rPr>
          <w:rFonts w:asciiTheme="minorHAnsi" w:hAnsiTheme="minorHAnsi" w:cstheme="minorHAnsi"/>
          <w:b/>
          <w:sz w:val="22"/>
          <w:szCs w:val="22"/>
        </w:rPr>
      </w:pPr>
      <w:r w:rsidRPr="00230311">
        <w:rPr>
          <w:rFonts w:asciiTheme="minorHAnsi" w:hAnsiTheme="minorHAnsi" w:cstheme="minorHAnsi"/>
          <w:b/>
          <w:sz w:val="22"/>
          <w:szCs w:val="22"/>
        </w:rPr>
        <w:t xml:space="preserve"> </w:t>
      </w:r>
      <w:r w:rsidR="00835BB9" w:rsidRPr="00230311">
        <w:rPr>
          <w:rFonts w:asciiTheme="minorHAnsi" w:hAnsiTheme="minorHAnsi" w:cstheme="minorHAnsi"/>
          <w:b/>
          <w:sz w:val="22"/>
          <w:szCs w:val="22"/>
        </w:rPr>
        <w:t>kombinácia systému zálohových platieb a refundácie</w:t>
      </w:r>
    </w:p>
    <w:p w14:paraId="6959A6AC" w14:textId="77777777" w:rsidR="00835BB9" w:rsidRPr="00230311" w:rsidRDefault="00835BB9" w:rsidP="00B9312F">
      <w:pPr>
        <w:pStyle w:val="Odsekzoznamu"/>
        <w:spacing w:before="120" w:after="120"/>
        <w:ind w:left="1068"/>
        <w:contextualSpacing w:val="0"/>
        <w:rPr>
          <w:rFonts w:asciiTheme="minorHAnsi" w:hAnsiTheme="minorHAnsi" w:cstheme="minorHAnsi"/>
          <w:sz w:val="22"/>
          <w:szCs w:val="22"/>
        </w:rPr>
      </w:pPr>
    </w:p>
    <w:p w14:paraId="2F5BF691" w14:textId="3A6ED2D1" w:rsidR="00835BB9" w:rsidRPr="00230311" w:rsidRDefault="00835BB9"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rámci tohto vyzvania sú určené spôsoby financovania v súlade s platným Systémom finančného riadenia štrukturálnych fondov, Kohézneho</w:t>
      </w:r>
      <w:r w:rsidR="0095608A" w:rsidRPr="00230311">
        <w:rPr>
          <w:rFonts w:asciiTheme="minorHAnsi" w:hAnsiTheme="minorHAnsi" w:cstheme="minorHAnsi"/>
          <w:color w:val="000000"/>
          <w:sz w:val="22"/>
          <w:szCs w:val="22"/>
        </w:rPr>
        <w:t xml:space="preserve"> fondu a Európskeho námorného a </w:t>
      </w:r>
      <w:r w:rsidRPr="00230311">
        <w:rPr>
          <w:rFonts w:asciiTheme="minorHAnsi" w:hAnsiTheme="minorHAnsi" w:cstheme="minorHAnsi"/>
          <w:color w:val="000000"/>
          <w:sz w:val="22"/>
          <w:szCs w:val="22"/>
        </w:rPr>
        <w:t>rybárskeho fondu na programové obdobie 2014 – 2020 (</w:t>
      </w:r>
      <w:hyperlink r:id="rId28"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 xml:space="preserve">). </w:t>
      </w:r>
    </w:p>
    <w:p w14:paraId="35247304" w14:textId="6F976DB3" w:rsidR="00835BB9"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lastRenderedPageBreak/>
        <w:t>(Žiadateľ nepreukazuje splnenie tejto podmienky poskytnutia príspevku prostredníctvom relevantnej časti formuláru ŽoNFP a taktiež nepredkladá ani samostatnú prílohu, ktorou deklaruje splnenie tejto podmienky poskytnutia príspevku</w:t>
      </w:r>
      <w:ins w:id="18" w:author="Autor">
        <w:r w:rsidR="003A720F">
          <w:rPr>
            <w:rFonts w:asciiTheme="minorHAnsi" w:hAnsiTheme="minorHAnsi" w:cstheme="minorHAnsi"/>
            <w:i/>
            <w:sz w:val="22"/>
            <w:szCs w:val="22"/>
          </w:rPr>
          <w:t>.</w:t>
        </w:r>
      </w:ins>
      <w:r w:rsidRPr="00230311">
        <w:rPr>
          <w:rFonts w:asciiTheme="minorHAnsi" w:hAnsiTheme="minorHAnsi" w:cstheme="minorHAnsi"/>
          <w:i/>
          <w:sz w:val="22"/>
          <w:szCs w:val="22"/>
        </w:rPr>
        <w:t>)</w:t>
      </w:r>
      <w:del w:id="19" w:author="Autor">
        <w:r w:rsidRPr="00230311" w:rsidDel="003A720F">
          <w:rPr>
            <w:rFonts w:asciiTheme="minorHAnsi" w:hAnsiTheme="minorHAnsi" w:cstheme="minorHAnsi"/>
            <w:i/>
            <w:sz w:val="22"/>
            <w:szCs w:val="22"/>
          </w:rPr>
          <w:delText>.</w:delText>
        </w:r>
      </w:del>
    </w:p>
    <w:p w14:paraId="0F25CF26" w14:textId="77777777" w:rsidR="0095608A" w:rsidRPr="00230311" w:rsidRDefault="0095608A" w:rsidP="00B9312F">
      <w:pPr>
        <w:pStyle w:val="Odsekzoznamu"/>
        <w:spacing w:before="120" w:after="120"/>
        <w:contextualSpacing w:val="0"/>
        <w:jc w:val="both"/>
        <w:rPr>
          <w:rFonts w:asciiTheme="minorHAnsi" w:hAnsiTheme="minorHAnsi" w:cstheme="minorHAnsi"/>
          <w:color w:val="000000"/>
          <w:sz w:val="22"/>
          <w:szCs w:val="22"/>
        </w:rPr>
      </w:pPr>
    </w:p>
    <w:p w14:paraId="525D319A" w14:textId="05F8F17C" w:rsidR="00B534C5" w:rsidRPr="00230311" w:rsidRDefault="00835BB9" w:rsidP="00B9312F">
      <w:pPr>
        <w:pStyle w:val="Odsekzoznamu"/>
        <w:numPr>
          <w:ilvl w:val="0"/>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5C44AFEB" w14:textId="0ADEC6DE" w:rsidR="005F5C8C" w:rsidRPr="00230311"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ins w:id="20" w:author="Autor">
        <w:r w:rsidR="003A720F">
          <w:rPr>
            <w:rFonts w:asciiTheme="minorHAnsi" w:hAnsiTheme="minorHAnsi" w:cstheme="minorHAnsi"/>
            <w:i/>
            <w:sz w:val="22"/>
            <w:szCs w:val="22"/>
          </w:rPr>
          <w:t>.</w:t>
        </w:r>
      </w:ins>
      <w:r w:rsidRPr="00230311">
        <w:rPr>
          <w:rFonts w:asciiTheme="minorHAnsi" w:hAnsiTheme="minorHAnsi" w:cstheme="minorHAnsi"/>
          <w:i/>
          <w:sz w:val="22"/>
          <w:szCs w:val="22"/>
        </w:rPr>
        <w:t>)</w:t>
      </w:r>
      <w:del w:id="21" w:author="Autor">
        <w:r w:rsidRPr="00230311" w:rsidDel="003A720F">
          <w:rPr>
            <w:rFonts w:asciiTheme="minorHAnsi" w:hAnsiTheme="minorHAnsi" w:cstheme="minorHAnsi"/>
            <w:i/>
            <w:sz w:val="22"/>
            <w:szCs w:val="22"/>
          </w:rPr>
          <w:delText>.</w:delText>
        </w:r>
      </w:del>
    </w:p>
    <w:p w14:paraId="63F606DD" w14:textId="77777777" w:rsidR="006C6EB5" w:rsidRPr="00230311" w:rsidRDefault="006C6EB5" w:rsidP="0095608A">
      <w:pPr>
        <w:pStyle w:val="Odsekzoznamu"/>
        <w:spacing w:before="120"/>
        <w:jc w:val="both"/>
        <w:rPr>
          <w:rFonts w:asciiTheme="minorHAnsi" w:hAnsiTheme="minorHAnsi" w:cstheme="minorHAnsi"/>
          <w:sz w:val="22"/>
          <w:szCs w:val="22"/>
        </w:rPr>
      </w:pPr>
    </w:p>
    <w:p w14:paraId="521DB57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Splnenie podmienok ustanovených v osobitných predpisoch</w:t>
      </w:r>
    </w:p>
    <w:p w14:paraId="58C69F8B" w14:textId="77777777" w:rsidR="003C2776"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n</w:t>
      </w:r>
      <w:r w:rsidR="003C2776" w:rsidRPr="00230311">
        <w:rPr>
          <w:rFonts w:asciiTheme="minorHAnsi" w:hAnsiTheme="minorHAnsi" w:cstheme="minorHAnsi"/>
          <w:color w:val="000000"/>
          <w:sz w:val="22"/>
          <w:szCs w:val="22"/>
        </w:rPr>
        <w:t>eporušenie zákazu nelegálnej práce a nelegálneho zamestnávania</w:t>
      </w:r>
    </w:p>
    <w:p w14:paraId="45E5EDD3" w14:textId="77777777" w:rsidR="00863F38"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predloží </w:t>
      </w:r>
      <w:r w:rsidR="00352506" w:rsidRPr="00230311">
        <w:rPr>
          <w:rFonts w:asciiTheme="minorHAnsi" w:hAnsiTheme="minorHAnsi" w:cstheme="minorHAnsi"/>
          <w:color w:val="000000"/>
          <w:sz w:val="22"/>
          <w:szCs w:val="22"/>
        </w:rPr>
        <w:t>čestné vyhlásenie, že neporušil</w:t>
      </w:r>
      <w:r w:rsidRPr="00230311">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NFP</w:t>
      </w:r>
      <w:r w:rsidR="00B6527C" w:rsidRPr="00230311">
        <w:rPr>
          <w:rFonts w:asciiTheme="minorHAnsi" w:hAnsiTheme="minorHAnsi" w:cstheme="minorHAnsi"/>
          <w:color w:val="000000"/>
          <w:sz w:val="22"/>
          <w:szCs w:val="22"/>
        </w:rPr>
        <w:t>.</w:t>
      </w:r>
    </w:p>
    <w:p w14:paraId="3DDA97A7" w14:textId="0B7D414E"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color w:val="000000"/>
          <w:sz w:val="22"/>
          <w:szCs w:val="22"/>
        </w:rPr>
        <w:t xml:space="preserve">(Žiadateľ preukazuje </w:t>
      </w:r>
      <w:r w:rsidR="00DF4287" w:rsidRPr="00230311">
        <w:rPr>
          <w:rFonts w:asciiTheme="minorHAnsi" w:hAnsiTheme="minorHAnsi" w:cstheme="minorHAnsi"/>
          <w:i/>
          <w:color w:val="000000"/>
          <w:sz w:val="22"/>
          <w:szCs w:val="22"/>
        </w:rPr>
        <w:t>s</w:t>
      </w:r>
      <w:r w:rsidRPr="00230311">
        <w:rPr>
          <w:rFonts w:asciiTheme="minorHAnsi" w:hAnsiTheme="minorHAnsi" w:cstheme="minorHAnsi"/>
          <w:i/>
          <w:color w:val="000000"/>
          <w:sz w:val="22"/>
          <w:szCs w:val="22"/>
        </w:rPr>
        <w:t>plnenie podmienky čestným vyhlásením v časti č. 15 vo formulári ŽoNFP</w:t>
      </w:r>
      <w:r w:rsidR="003850CB" w:rsidRPr="00230311">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1FEABB22"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32D974EA" w14:textId="77777777" w:rsidR="003C2776" w:rsidRPr="006D73E0" w:rsidRDefault="003C2776" w:rsidP="000170A4">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pPr>
        <w:pStyle w:val="Odsekzoznamu"/>
        <w:numPr>
          <w:ilvl w:val="0"/>
          <w:numId w:val="7"/>
        </w:numPr>
        <w:spacing w:before="120" w:after="120"/>
        <w:contextualSpacing w:val="0"/>
        <w:jc w:val="both"/>
        <w:rPr>
          <w:rFonts w:asciiTheme="minorHAnsi" w:hAnsiTheme="minorHAnsi" w:cstheme="minorHAnsi"/>
          <w:color w:val="000000"/>
          <w:sz w:val="22"/>
          <w:szCs w:val="22"/>
        </w:rPr>
        <w:pPrChange w:id="22" w:author="Autor">
          <w:pPr>
            <w:pStyle w:val="Odsekzoznamu"/>
            <w:numPr>
              <w:numId w:val="7"/>
            </w:numPr>
            <w:spacing w:before="120" w:after="120"/>
            <w:ind w:hanging="360"/>
            <w:contextualSpacing w:val="0"/>
          </w:pPr>
        </w:pPrChange>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179EDC5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0170A4" w:rsidRPr="00230311">
        <w:rPr>
          <w:rFonts w:asciiTheme="minorHAnsi" w:hAnsiTheme="minorHAnsi" w:cstheme="minorHAnsi"/>
          <w:color w:val="000000"/>
          <w:sz w:val="22"/>
          <w:szCs w:val="22"/>
        </w:rPr>
        <w:t xml:space="preserve"> v </w:t>
      </w:r>
      <w:r w:rsidR="001F7C53" w:rsidRPr="00230311">
        <w:rPr>
          <w:rFonts w:asciiTheme="minorHAnsi" w:hAnsiTheme="minorHAnsi" w:cstheme="minorHAnsi"/>
          <w:color w:val="000000"/>
          <w:sz w:val="22"/>
          <w:szCs w:val="22"/>
        </w:rPr>
        <w:t>čl. 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52618048" w14:textId="6C9DD808"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ins w:id="23" w:author="Autor">
        <w:r w:rsidR="003A720F">
          <w:rPr>
            <w:rFonts w:asciiTheme="minorHAnsi" w:hAnsiTheme="minorHAnsi" w:cstheme="minorHAnsi"/>
            <w:i/>
            <w:sz w:val="22"/>
            <w:szCs w:val="22"/>
            <w:lang w:eastAsia="en-US"/>
          </w:rPr>
          <w:t>.</w:t>
        </w:r>
      </w:ins>
      <w:r w:rsidRPr="00230311">
        <w:rPr>
          <w:rFonts w:asciiTheme="minorHAnsi" w:hAnsiTheme="minorHAnsi" w:cstheme="minorHAnsi"/>
          <w:i/>
          <w:sz w:val="22"/>
          <w:szCs w:val="22"/>
          <w:lang w:eastAsia="en-US"/>
        </w:rPr>
        <w:t>)</w:t>
      </w:r>
      <w:del w:id="24" w:author="Autor">
        <w:r w:rsidRPr="00230311" w:rsidDel="003A720F">
          <w:rPr>
            <w:rFonts w:asciiTheme="minorHAnsi" w:hAnsiTheme="minorHAnsi" w:cstheme="minorHAnsi"/>
            <w:i/>
            <w:sz w:val="22"/>
            <w:szCs w:val="22"/>
          </w:rPr>
          <w:delText>.</w:delText>
        </w:r>
      </w:del>
    </w:p>
    <w:p w14:paraId="018326EC" w14:textId="77777777" w:rsidR="00D6511F" w:rsidRPr="00230311" w:rsidRDefault="00D6511F" w:rsidP="00B9312F">
      <w:pPr>
        <w:pStyle w:val="Textkomentra"/>
        <w:spacing w:before="120" w:after="120"/>
        <w:rPr>
          <w:rFonts w:asciiTheme="minorHAnsi" w:hAnsiTheme="minorHAnsi" w:cstheme="minorHAnsi"/>
          <w:color w:val="000000"/>
          <w:sz w:val="22"/>
          <w:szCs w:val="22"/>
          <w:lang w:eastAsia="en-US"/>
        </w:rPr>
      </w:pPr>
    </w:p>
    <w:p w14:paraId="1F78DA44" w14:textId="77777777" w:rsidR="007C40AA"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w:t>
      </w:r>
      <w:r w:rsidR="007C40AA" w:rsidRPr="00230311">
        <w:rPr>
          <w:rFonts w:asciiTheme="minorHAnsi" w:hAnsiTheme="minorHAnsi" w:cstheme="minorHAnsi"/>
          <w:color w:val="000000"/>
          <w:sz w:val="22"/>
          <w:szCs w:val="22"/>
        </w:rPr>
        <w:t xml:space="preserve">asová </w:t>
      </w:r>
      <w:r w:rsidRPr="00230311">
        <w:rPr>
          <w:rFonts w:asciiTheme="minorHAnsi" w:hAnsiTheme="minorHAnsi" w:cstheme="minorHAnsi"/>
          <w:color w:val="000000"/>
          <w:sz w:val="22"/>
          <w:szCs w:val="22"/>
        </w:rPr>
        <w:t>oprávnenosť realizácie projektu</w:t>
      </w:r>
    </w:p>
    <w:p w14:paraId="71A96AFD" w14:textId="2C964F5B" w:rsidR="00F875B0"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lastRenderedPageBreak/>
        <w:t xml:space="preserve">Hlavné aktivity projektu je prijímateľ povinný začať realizovať </w:t>
      </w:r>
      <w:r w:rsidR="006553FF" w:rsidRPr="003F00FD">
        <w:rPr>
          <w:rFonts w:asciiTheme="minorHAnsi" w:eastAsiaTheme="minorHAnsi" w:hAnsiTheme="minorHAnsi"/>
          <w:b/>
          <w:color w:val="000000"/>
          <w:sz w:val="22"/>
          <w:szCs w:val="22"/>
          <w:lang w:eastAsia="en-US"/>
        </w:rPr>
        <w:t>najskôr</w:t>
      </w:r>
      <w:r w:rsidR="006553FF" w:rsidRPr="003F00FD">
        <w:rPr>
          <w:rFonts w:asciiTheme="minorHAnsi" w:eastAsiaTheme="minorHAnsi" w:hAnsiTheme="minorHAnsi"/>
          <w:b/>
          <w:color w:val="000000"/>
          <w:sz w:val="22"/>
          <w:szCs w:val="22"/>
          <w:lang w:eastAsia="en-US"/>
        </w:rPr>
        <w:br/>
      </w:r>
      <w:r w:rsidR="006553FF" w:rsidRPr="000F2D20">
        <w:rPr>
          <w:rFonts w:asciiTheme="minorHAnsi" w:eastAsiaTheme="minorHAnsi" w:hAnsiTheme="minorHAnsi"/>
          <w:b/>
          <w:color w:val="000000"/>
          <w:sz w:val="22"/>
          <w:szCs w:val="22"/>
          <w:lang w:eastAsia="en-US"/>
        </w:rPr>
        <w:t xml:space="preserve">od </w:t>
      </w:r>
      <w:r w:rsidR="00F25692">
        <w:rPr>
          <w:rFonts w:asciiTheme="minorHAnsi" w:eastAsiaTheme="minorHAnsi" w:hAnsiTheme="minorHAnsi"/>
          <w:b/>
          <w:color w:val="000000"/>
          <w:sz w:val="22"/>
          <w:szCs w:val="22"/>
          <w:lang w:eastAsia="en-US"/>
        </w:rPr>
        <w:t>1</w:t>
      </w:r>
      <w:r w:rsidR="006553FF" w:rsidRPr="000F2D20">
        <w:rPr>
          <w:rFonts w:asciiTheme="minorHAnsi" w:eastAsiaTheme="minorHAnsi" w:hAnsiTheme="minorHAnsi"/>
          <w:b/>
          <w:color w:val="000000"/>
          <w:sz w:val="22"/>
          <w:szCs w:val="22"/>
          <w:lang w:eastAsia="en-US"/>
        </w:rPr>
        <w:t>. 12. 2018</w:t>
      </w:r>
      <w:r w:rsidR="006553FF" w:rsidRPr="000F2D20">
        <w:rPr>
          <w:rFonts w:asciiTheme="minorHAnsi" w:eastAsiaTheme="minorHAnsi" w:hAnsiTheme="minorHAnsi"/>
          <w:color w:val="000000"/>
          <w:sz w:val="22"/>
          <w:szCs w:val="22"/>
          <w:lang w:eastAsia="en-US"/>
        </w:rPr>
        <w:t>,</w:t>
      </w:r>
      <w:r w:rsidR="006553FF">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najneskôr do 3 mesiacov od nadobudnutia účinnosti zmluvy o poskytnutí NFP</w:t>
      </w:r>
      <w:r w:rsidR="00B40E5A" w:rsidRPr="00230311">
        <w:rPr>
          <w:rFonts w:asciiTheme="minorHAnsi" w:hAnsiTheme="minorHAnsi" w:cstheme="minorHAnsi"/>
          <w:color w:val="000000"/>
          <w:sz w:val="22"/>
          <w:szCs w:val="22"/>
        </w:rPr>
        <w:t xml:space="preserve"> (ďalej aj „zmluva o NFP“)</w:t>
      </w:r>
      <w:r w:rsidR="002366FB" w:rsidRPr="00230311">
        <w:rPr>
          <w:rFonts w:asciiTheme="minorHAnsi" w:hAnsiTheme="minorHAnsi" w:cstheme="minorHAnsi"/>
          <w:color w:val="000000"/>
          <w:sz w:val="22"/>
          <w:szCs w:val="22"/>
        </w:rPr>
        <w:t>/interného Rozhodnutia o schválení žiadosti o NFP</w:t>
      </w:r>
      <w:r w:rsidRPr="00230311">
        <w:rPr>
          <w:rFonts w:asciiTheme="minorHAnsi" w:hAnsiTheme="minorHAnsi" w:cstheme="minorHAnsi"/>
          <w:color w:val="000000"/>
          <w:sz w:val="22"/>
          <w:szCs w:val="22"/>
        </w:rPr>
        <w:t>.</w:t>
      </w:r>
      <w:r w:rsidR="00704476" w:rsidRPr="00230311">
        <w:rPr>
          <w:rFonts w:asciiTheme="minorHAnsi" w:hAnsiTheme="minorHAnsi" w:cstheme="minorHAnsi"/>
          <w:color w:val="000000"/>
          <w:sz w:val="22"/>
          <w:szCs w:val="22"/>
        </w:rPr>
        <w:t xml:space="preserve"> </w:t>
      </w:r>
      <w:r w:rsidRPr="00230311">
        <w:rPr>
          <w:rFonts w:asciiTheme="minorHAnsi" w:hAnsiTheme="minorHAnsi" w:cstheme="minorHAnsi"/>
          <w:color w:val="000000"/>
          <w:sz w:val="22"/>
          <w:szCs w:val="22"/>
        </w:rPr>
        <w:t xml:space="preserve">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w:t>
      </w:r>
      <w:r w:rsidR="000F2D20">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12.</w:t>
      </w:r>
      <w:r w:rsidR="000F2D20">
        <w:rPr>
          <w:rFonts w:asciiTheme="minorHAnsi" w:hAnsiTheme="minorHAnsi" w:cstheme="minorHAnsi"/>
          <w:b/>
          <w:color w:val="000000"/>
          <w:sz w:val="22"/>
          <w:szCs w:val="22"/>
        </w:rPr>
        <w:t xml:space="preserve"> </w:t>
      </w:r>
      <w:del w:id="25" w:author="Autor">
        <w:r w:rsidRPr="000F2D20" w:rsidDel="00FE4F8E">
          <w:rPr>
            <w:rFonts w:asciiTheme="minorHAnsi" w:hAnsiTheme="minorHAnsi" w:cstheme="minorHAnsi"/>
            <w:b/>
            <w:color w:val="000000"/>
            <w:sz w:val="22"/>
            <w:szCs w:val="22"/>
          </w:rPr>
          <w:delText>20</w:delText>
        </w:r>
        <w:r w:rsidR="00EC6ED7" w:rsidRPr="000F2D20" w:rsidDel="00FE4F8E">
          <w:rPr>
            <w:rFonts w:asciiTheme="minorHAnsi" w:hAnsiTheme="minorHAnsi" w:cstheme="minorHAnsi"/>
            <w:b/>
            <w:color w:val="000000"/>
            <w:sz w:val="22"/>
            <w:szCs w:val="22"/>
          </w:rPr>
          <w:delText>19</w:delText>
        </w:r>
      </w:del>
      <w:ins w:id="26" w:author="Autor">
        <w:r w:rsidR="00FE4F8E">
          <w:rPr>
            <w:rFonts w:asciiTheme="minorHAnsi" w:hAnsiTheme="minorHAnsi" w:cstheme="minorHAnsi"/>
            <w:b/>
            <w:color w:val="000000"/>
            <w:sz w:val="22"/>
            <w:szCs w:val="22"/>
          </w:rPr>
          <w:t>2020</w:t>
        </w:r>
      </w:ins>
      <w:r w:rsidRPr="00230311">
        <w:rPr>
          <w:rFonts w:asciiTheme="minorHAnsi" w:hAnsiTheme="minorHAnsi" w:cstheme="minorHAnsi"/>
          <w:color w:val="000000"/>
          <w:sz w:val="22"/>
          <w:szCs w:val="22"/>
        </w:rPr>
        <w:t>.</w:t>
      </w:r>
      <w:r w:rsidR="00F875B0" w:rsidRPr="00230311">
        <w:rPr>
          <w:rFonts w:asciiTheme="minorHAnsi" w:hAnsiTheme="minorHAnsi" w:cstheme="minorHAnsi"/>
          <w:color w:val="000000"/>
          <w:sz w:val="22"/>
          <w:szCs w:val="22"/>
        </w:rPr>
        <w:t xml:space="preserve"> Žiadateľ o NFP je oprávnený predložiť v rámci vyzvania viacero žiadostí o NFP. </w:t>
      </w:r>
    </w:p>
    <w:p w14:paraId="0B7A5689" w14:textId="3B812FE2"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113C45"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9 - Harmonogram realizácie aktivít, časový harmonogram realizácie aktivít projektu, ktorý nesmie </w:t>
      </w:r>
      <w:r w:rsidR="006553FF">
        <w:rPr>
          <w:rFonts w:asciiTheme="minorHAnsi" w:hAnsiTheme="minorHAnsi"/>
          <w:i/>
          <w:sz w:val="22"/>
          <w:szCs w:val="22"/>
        </w:rPr>
        <w:t xml:space="preserve">začať skôr ako </w:t>
      </w:r>
      <w:ins w:id="27" w:author="Autor">
        <w:r w:rsidR="00660676">
          <w:rPr>
            <w:rFonts w:asciiTheme="minorHAnsi" w:hAnsiTheme="minorHAnsi"/>
            <w:i/>
            <w:sz w:val="22"/>
            <w:szCs w:val="22"/>
          </w:rPr>
          <w:t>0</w:t>
        </w:r>
      </w:ins>
      <w:r w:rsidR="006553FF" w:rsidRPr="000F2D20">
        <w:rPr>
          <w:rFonts w:asciiTheme="minorHAnsi" w:hAnsiTheme="minorHAnsi"/>
          <w:i/>
          <w:sz w:val="22"/>
          <w:szCs w:val="22"/>
        </w:rPr>
        <w:t>1. 12. 2018</w:t>
      </w:r>
      <w:r w:rsidR="006553FF">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sidR="000F2D20">
        <w:rPr>
          <w:rFonts w:asciiTheme="minorHAnsi" w:hAnsiTheme="minorHAnsi" w:cstheme="minorHAnsi"/>
          <w:i/>
          <w:sz w:val="22"/>
          <w:szCs w:val="22"/>
        </w:rPr>
        <w:t xml:space="preserve"> </w:t>
      </w:r>
      <w:r w:rsidRPr="000F2D20">
        <w:rPr>
          <w:rFonts w:asciiTheme="minorHAnsi" w:hAnsiTheme="minorHAnsi" w:cstheme="minorHAnsi"/>
          <w:i/>
          <w:sz w:val="22"/>
          <w:szCs w:val="22"/>
        </w:rPr>
        <w:t>12.</w:t>
      </w:r>
      <w:r w:rsidR="000F2D20">
        <w:rPr>
          <w:rFonts w:asciiTheme="minorHAnsi" w:hAnsiTheme="minorHAnsi" w:cstheme="minorHAnsi"/>
          <w:i/>
          <w:sz w:val="22"/>
          <w:szCs w:val="22"/>
        </w:rPr>
        <w:t xml:space="preserve"> </w:t>
      </w:r>
      <w:del w:id="28" w:author="Autor">
        <w:r w:rsidRPr="000F2D20" w:rsidDel="00A74A92">
          <w:rPr>
            <w:rFonts w:asciiTheme="minorHAnsi" w:hAnsiTheme="minorHAnsi" w:cstheme="minorHAnsi"/>
            <w:i/>
            <w:sz w:val="22"/>
            <w:szCs w:val="22"/>
          </w:rPr>
          <w:delText>20</w:delText>
        </w:r>
        <w:r w:rsidR="00EC6ED7" w:rsidRPr="000F2D20" w:rsidDel="00A74A92">
          <w:rPr>
            <w:rFonts w:asciiTheme="minorHAnsi" w:hAnsiTheme="minorHAnsi" w:cstheme="minorHAnsi"/>
            <w:i/>
            <w:sz w:val="22"/>
            <w:szCs w:val="22"/>
          </w:rPr>
          <w:delText>19</w:delText>
        </w:r>
      </w:del>
      <w:ins w:id="29" w:author="Autor">
        <w:r w:rsidR="00A74A92">
          <w:rPr>
            <w:rFonts w:asciiTheme="minorHAnsi" w:hAnsiTheme="minorHAnsi" w:cstheme="minorHAnsi"/>
            <w:i/>
            <w:sz w:val="22"/>
            <w:szCs w:val="22"/>
          </w:rPr>
          <w:t>2020</w:t>
        </w:r>
      </w:ins>
      <w:r w:rsidR="000F2D20">
        <w:rPr>
          <w:rFonts w:asciiTheme="minorHAnsi" w:hAnsiTheme="minorHAnsi" w:cstheme="minorHAnsi"/>
          <w:i/>
          <w:sz w:val="22"/>
          <w:szCs w:val="22"/>
        </w:rPr>
        <w:t>.)</w:t>
      </w:r>
    </w:p>
    <w:p w14:paraId="29D8AB34" w14:textId="77777777" w:rsidR="00FE645E" w:rsidRPr="00230311" w:rsidRDefault="00FE645E" w:rsidP="00B9312F">
      <w:pPr>
        <w:pStyle w:val="Odsekzoznamu"/>
        <w:spacing w:before="120" w:after="120"/>
        <w:contextualSpacing w:val="0"/>
        <w:rPr>
          <w:rFonts w:asciiTheme="minorHAnsi" w:hAnsiTheme="minorHAnsi" w:cstheme="minorHAnsi"/>
          <w:color w:val="000000"/>
          <w:sz w:val="22"/>
          <w:szCs w:val="22"/>
        </w:rPr>
      </w:pPr>
    </w:p>
    <w:p w14:paraId="66339800" w14:textId="77777777" w:rsidR="003C2776" w:rsidRPr="00230311" w:rsidRDefault="007C40AA"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159AAA61"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6156DDE7" w14:textId="77777777" w:rsidR="004641E9" w:rsidRPr="00230311" w:rsidRDefault="004641E9" w:rsidP="00B9312F">
      <w:pPr>
        <w:pStyle w:val="Odsekzoznamu"/>
        <w:spacing w:before="120" w:after="120"/>
        <w:contextualSpacing w:val="0"/>
        <w:jc w:val="both"/>
        <w:rPr>
          <w:rFonts w:asciiTheme="minorHAnsi" w:hAnsiTheme="minorHAnsi" w:cstheme="minorHAnsi"/>
          <w:color w:val="000000"/>
          <w:sz w:val="22"/>
          <w:szCs w:val="22"/>
        </w:rPr>
      </w:pPr>
    </w:p>
    <w:p w14:paraId="5C8BE3D2" w14:textId="77777777" w:rsidR="005D5FC6" w:rsidRPr="00230311" w:rsidRDefault="005D5FC6"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1CF4DD61"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dokumentoch podľa predchádzajúcej vety musia byť vymedzené takým spôsobom, aby bolo zrejmé, že menovaný 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2611681B" w:rsidR="005D5FC6" w:rsidRPr="00230311" w:rsidRDefault="005D5FC6"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04753A4" w14:textId="4111E08F" w:rsidR="00AB176D" w:rsidRPr="00230311" w:rsidRDefault="000E0586" w:rsidP="00B9312F">
      <w:pPr>
        <w:pStyle w:val="Odsekzoznamu"/>
        <w:spacing w:before="120" w:after="120"/>
        <w:ind w:left="1416"/>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lastRenderedPageBreak/>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del w:id="30" w:author="Autor">
        <w:r w:rsidR="00AB176D" w:rsidRPr="00230311" w:rsidDel="00BE444A">
          <w:rPr>
            <w:rFonts w:asciiTheme="minorHAnsi" w:hAnsiTheme="minorHAnsi" w:cstheme="minorHAnsi"/>
            <w:i/>
            <w:sz w:val="22"/>
            <w:szCs w:val="22"/>
          </w:rPr>
          <w:delText> </w:delText>
        </w:r>
      </w:del>
      <w:ins w:id="31" w:author="Autor">
        <w:r w:rsidR="00BE444A">
          <w:rPr>
            <w:rFonts w:asciiTheme="minorHAnsi" w:hAnsiTheme="minorHAnsi" w:cstheme="minorHAnsi"/>
            <w:i/>
            <w:sz w:val="22"/>
            <w:szCs w:val="22"/>
          </w:rPr>
          <w:t> </w:t>
        </w:r>
      </w:ins>
      <w:r w:rsidR="00AB176D" w:rsidRPr="00230311">
        <w:rPr>
          <w:rFonts w:asciiTheme="minorHAnsi" w:hAnsiTheme="minorHAnsi" w:cstheme="minorHAnsi"/>
          <w:i/>
          <w:sz w:val="22"/>
          <w:szCs w:val="22"/>
        </w:rPr>
        <w:t>ITMS</w:t>
      </w:r>
      <w:ins w:id="32" w:author="Autor">
        <w:r w:rsidR="00BE444A">
          <w:rPr>
            <w:rFonts w:asciiTheme="minorHAnsi" w:hAnsiTheme="minorHAnsi" w:cstheme="minorHAnsi"/>
            <w:i/>
            <w:sz w:val="22"/>
            <w:szCs w:val="22"/>
          </w:rPr>
          <w:t>2014+</w:t>
        </w:r>
      </w:ins>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ins w:id="33" w:author="Autor">
        <w:r w:rsidR="00F56232">
          <w:rPr>
            <w:rFonts w:asciiTheme="minorHAnsi" w:hAnsiTheme="minorHAnsi" w:cstheme="minorHAnsi"/>
            <w:i/>
            <w:sz w:val="22"/>
            <w:szCs w:val="22"/>
          </w:rPr>
          <w:t>.</w:t>
        </w:r>
      </w:ins>
      <w:r w:rsidR="00AB176D" w:rsidRPr="00230311">
        <w:rPr>
          <w:rFonts w:asciiTheme="minorHAnsi" w:hAnsiTheme="minorHAnsi" w:cstheme="minorHAnsi"/>
          <w:i/>
          <w:sz w:val="22"/>
          <w:szCs w:val="22"/>
        </w:rPr>
        <w:t>)</w:t>
      </w:r>
      <w:del w:id="34" w:author="Autor">
        <w:r w:rsidR="00AB176D" w:rsidRPr="00230311" w:rsidDel="00F56232">
          <w:rPr>
            <w:rFonts w:asciiTheme="minorHAnsi" w:hAnsiTheme="minorHAnsi" w:cstheme="minorHAnsi"/>
            <w:i/>
            <w:sz w:val="22"/>
            <w:szCs w:val="22"/>
          </w:rPr>
          <w:delText>.</w:delText>
        </w:r>
      </w:del>
    </w:p>
    <w:p w14:paraId="3B609AB6" w14:textId="77777777" w:rsidR="0069226A" w:rsidRPr="00230311" w:rsidRDefault="0069226A" w:rsidP="0069226A">
      <w:pPr>
        <w:pStyle w:val="Odsekzoznamu"/>
        <w:spacing w:before="240" w:after="240"/>
        <w:ind w:left="1440"/>
        <w:jc w:val="both"/>
        <w:rPr>
          <w:rFonts w:asciiTheme="minorHAnsi" w:hAnsiTheme="minorHAnsi" w:cstheme="minorHAnsi"/>
          <w:sz w:val="22"/>
          <w:szCs w:val="22"/>
        </w:rPr>
      </w:pPr>
    </w:p>
    <w:p w14:paraId="7B459E32" w14:textId="77777777" w:rsidR="006553FF" w:rsidRDefault="006553FF">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0C6847C8" w14:textId="77777777" w:rsidR="007A1595" w:rsidRPr="00230311" w:rsidRDefault="007A1595" w:rsidP="006553FF">
      <w:pPr>
        <w:spacing w:before="120" w:after="120" w:line="240" w:lineRule="auto"/>
        <w:ind w:firstLine="357"/>
        <w:jc w:val="both"/>
        <w:rPr>
          <w:rFonts w:asciiTheme="minorHAnsi" w:hAnsiTheme="minorHAnsi" w:cstheme="minorHAnsi"/>
        </w:rPr>
      </w:pPr>
    </w:p>
    <w:p w14:paraId="6D8B320C" w14:textId="6F7161F0" w:rsidR="0097000E" w:rsidRPr="00230311" w:rsidRDefault="0097000E" w:rsidP="006553FF">
      <w:pPr>
        <w:spacing w:before="120" w:after="120" w:line="240" w:lineRule="auto"/>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5D82867F"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w:t>
      </w:r>
      <w:ins w:id="35" w:author="Autor">
        <w:r w:rsidR="00C90FF9">
          <w:rPr>
            <w:rStyle w:val="Odkaznapoznmkupodiarou"/>
            <w:bCs/>
            <w:iCs/>
          </w:rPr>
          <w:footnoteReference w:id="2"/>
        </w:r>
      </w:ins>
      <w:r w:rsidRPr="00230311">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 xml:space="preserve">situácie, ak žiadateľ uzavrel s veriteľom dohodu o splátkach a RO OP TP akceptuje v zmysle výzvy dohodu o splátkach, ktorú riadne plní ako splnenie </w:t>
      </w:r>
      <w:r w:rsidR="00356B51" w:rsidRPr="00230311">
        <w:rPr>
          <w:rFonts w:asciiTheme="minorHAnsi" w:hAnsiTheme="minorHAnsi" w:cstheme="minorHAnsi"/>
        </w:rPr>
        <w:t xml:space="preserve">podmienky nebyť dlžníkom, ale v </w:t>
      </w:r>
      <w:r w:rsidRPr="00230311">
        <w:rPr>
          <w:rFonts w:asciiTheme="minorHAnsi" w:hAnsiTheme="minorHAnsi" w:cstheme="minorHAnsi"/>
        </w:rPr>
        <w:t>elektronickom verejnom registri/ITMS2014+ figuruje stále ako dlžn</w:t>
      </w:r>
      <w:r w:rsidR="00356B51" w:rsidRPr="00230311">
        <w:rPr>
          <w:rFonts w:asciiTheme="minorHAnsi" w:hAnsiTheme="minorHAnsi" w:cstheme="minorHAnsi"/>
        </w:rPr>
        <w:t xml:space="preserve">ík; 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B1FE611"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053DC78" w14:textId="77777777"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akýchkoľvek pochybností môže RO OP TP vyzvať žiadateľa na preukázanie splnenia podmienky poskytnutia príspevku, pričom v prípade nepreukázania podmienky zo strany žiadateľa rozhodne o zastavení konania o ŽoNFP.</w:t>
      </w:r>
    </w:p>
    <w:p w14:paraId="2C3D9E85" w14:textId="33DCA442"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445DD010" w:rsidR="00306836"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w:t>
      </w:r>
      <w:r w:rsidR="001111BA">
        <w:rPr>
          <w:rFonts w:asciiTheme="minorHAnsi" w:hAnsiTheme="minorHAnsi" w:cstheme="minorHAnsi"/>
        </w:rPr>
        <w:br/>
      </w:r>
      <w:r w:rsidR="00425D65" w:rsidRPr="00230311">
        <w:rPr>
          <w:rFonts w:asciiTheme="minorHAnsi" w:hAnsiTheme="minorHAnsi" w:cstheme="minorHAnsi"/>
        </w:rPr>
        <w:t xml:space="preserve">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01E6906C" w14:textId="77777777" w:rsidR="001111BA" w:rsidRPr="00230311" w:rsidRDefault="001111BA" w:rsidP="006553FF">
      <w:pPr>
        <w:spacing w:before="120" w:after="120" w:line="240" w:lineRule="auto"/>
        <w:ind w:firstLine="708"/>
        <w:jc w:val="both"/>
        <w:rPr>
          <w:rFonts w:asciiTheme="minorHAnsi" w:hAnsiTheme="minorHAnsi" w:cstheme="minorHAnsi"/>
        </w:rPr>
      </w:pPr>
    </w:p>
    <w:p w14:paraId="6AC4AD5C" w14:textId="77777777" w:rsidR="0064229B" w:rsidRPr="00230311" w:rsidRDefault="0064229B" w:rsidP="006553FF">
      <w:pPr>
        <w:spacing w:before="12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77777777"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základných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0A8BDAF6" w14:textId="728B0040"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preskúmania 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325BB462" w14:textId="1390666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26F5B605" w:rsidR="0064229B" w:rsidRPr="00230311"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ins w:id="38" w:author="Autor">
        <w:r w:rsidR="003664B0">
          <w:rPr>
            <w:rFonts w:asciiTheme="minorHAnsi" w:hAnsiTheme="minorHAnsi" w:cstheme="minorHAnsi"/>
            <w:sz w:val="22"/>
            <w:szCs w:val="22"/>
          </w:rPr>
          <w:t>,</w:t>
        </w:r>
      </w:ins>
      <w:r w:rsidR="0064229B" w:rsidRPr="00230311">
        <w:rPr>
          <w:rFonts w:asciiTheme="minorHAnsi" w:hAnsiTheme="minorHAnsi" w:cstheme="minorHAnsi"/>
          <w:sz w:val="22"/>
          <w:szCs w:val="22"/>
        </w:rPr>
        <w:t xml:space="preserve"> </w:t>
      </w:r>
      <w:r>
        <w:rPr>
          <w:rFonts w:asciiTheme="minorHAnsi" w:hAnsiTheme="minorHAnsi" w:cstheme="minorHAnsi"/>
          <w:sz w:val="22"/>
          <w:szCs w:val="22"/>
        </w:rPr>
        <w:t xml:space="preserve">RO OP TP </w:t>
      </w:r>
      <w:r w:rsidR="0064229B" w:rsidRPr="00230311">
        <w:rPr>
          <w:rFonts w:asciiTheme="minorHAnsi" w:hAnsiTheme="minorHAnsi" w:cstheme="minorHAnsi"/>
          <w:sz w:val="22"/>
          <w:szCs w:val="22"/>
        </w:rPr>
        <w:t xml:space="preserve">zastaví konanie o ŽoNFP;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9"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30"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770883EA" w:rsidR="00F95CFE"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del w:id="39" w:author="Autor">
        <w:r w:rsidRPr="00230311" w:rsidDel="001526F4">
          <w:rPr>
            <w:rFonts w:asciiTheme="minorHAnsi" w:hAnsiTheme="minorHAnsi" w:cstheme="minorHAnsi"/>
          </w:rPr>
          <w:delText xml:space="preserve">. </w:delText>
        </w:r>
      </w:del>
      <w:r w:rsidRPr="00230311">
        <w:rPr>
          <w:rFonts w:asciiTheme="minorHAnsi" w:hAnsiTheme="minorHAnsi" w:cstheme="minorHAnsi"/>
        </w:rPr>
        <w:t xml:space="preserve">Ak sa na základe predložených dokumentov v tejto fáze preukáže, že ŽoNFP nespĺňa podmienky poskytnutia príspevku, RO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48FFE55" w14:textId="7777777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Ak ŽoNFP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788FC701" w:rsidR="00063005"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42CC7E21" w14:textId="1CB9AC55" w:rsidR="00DB5AEC"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lastRenderedPageBreak/>
        <w:t xml:space="preserve">Vzor rozhodnutia o schválení ŽoNFP, neschválení ŽoNFP a o zastavení konania vydáva CKO (Vzor CKO č. 22 - Rozhodnutia o ŽoNFP je zverejnený na webovom sídle CKO </w:t>
      </w:r>
      <w:hyperlink r:id="rId31"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sidR="00F52AF3">
        <w:rPr>
          <w:rFonts w:asciiTheme="minorHAnsi" w:hAnsiTheme="minorHAnsi" w:cstheme="minorHAnsi"/>
        </w:rPr>
        <w:t>P,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2"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ins w:id="40" w:author="Auto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ins>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77777777" w:rsidR="0064229B"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a investičných fondov, časť 3.2.  </w:t>
      </w:r>
    </w:p>
    <w:p w14:paraId="1D818216" w14:textId="77777777" w:rsidR="007A1595" w:rsidRPr="00230311" w:rsidRDefault="007A1595" w:rsidP="006553FF">
      <w:pPr>
        <w:spacing w:before="120" w:after="120" w:line="240" w:lineRule="auto"/>
        <w:ind w:firstLine="357"/>
        <w:jc w:val="both"/>
        <w:rPr>
          <w:rFonts w:asciiTheme="minorHAnsi" w:hAnsiTheme="minorHAnsi" w:cstheme="minorHAnsi"/>
        </w:rPr>
      </w:pPr>
    </w:p>
    <w:p w14:paraId="23D78C69" w14:textId="77777777" w:rsidR="00391763" w:rsidRPr="00230311" w:rsidRDefault="002777A8"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B6D4210" w:rsidR="00A356C4" w:rsidRPr="00230311" w:rsidRDefault="00A356C4" w:rsidP="006553FF">
      <w:pPr>
        <w:spacing w:before="120" w:after="120" w:line="240" w:lineRule="auto"/>
        <w:ind w:firstLine="357"/>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o príspevku z EŠIF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 rozpore so zákonom o príspevku z EŠIF.</w:t>
      </w:r>
    </w:p>
    <w:p w14:paraId="02477E2F" w14:textId="77777777" w:rsidR="003271CC"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77777777"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ÚV SR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p>
    <w:p w14:paraId="5727D2C2" w14:textId="7777777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3433B867"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3F3609F4"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14B7AD83" w:rsidR="008A3A69" w:rsidRPr="00230311" w:rsidRDefault="00A356C4"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lastRenderedPageBreak/>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519A2BF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p>
    <w:p w14:paraId="409C129B" w14:textId="12D1EDB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557A46B"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 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r w:rsidR="0064685E">
        <w:rPr>
          <w:rFonts w:asciiTheme="minorHAnsi" w:hAnsiTheme="minorHAnsi" w:cstheme="minorHAnsi"/>
          <w:sz w:val="22"/>
          <w:szCs w:val="22"/>
        </w:rPr>
        <w:t>;</w:t>
      </w:r>
    </w:p>
    <w:p w14:paraId="64EB5B97" w14:textId="77777777"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77777777"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w:t>
      </w:r>
      <w:r w:rsidRPr="00731709">
        <w:rPr>
          <w:rFonts w:asciiTheme="minorHAnsi" w:hAnsiTheme="minorHAnsi" w:cstheme="minorHAnsi"/>
          <w:sz w:val="22"/>
          <w:szCs w:val="22"/>
          <w:lang w:eastAsia="en-US"/>
        </w:rPr>
        <w:lastRenderedPageBreak/>
        <w:t xml:space="preserve">rozhodnutie poskytovateľa o odmietnutí, resp. o zastavení konania riadne odôvodnené na základe riadnych dôkazov; </w:t>
      </w:r>
    </w:p>
    <w:p w14:paraId="602C7898" w14:textId="1A940951" w:rsidR="008A3A69" w:rsidRDefault="0064685E" w:rsidP="00731709">
      <w:pPr>
        <w:pStyle w:val="Odsekzoznamu"/>
        <w:numPr>
          <w:ilvl w:val="1"/>
          <w:numId w:val="17"/>
        </w:numPr>
        <w:tabs>
          <w:tab w:val="left" w:pos="900"/>
        </w:tabs>
        <w:spacing w:before="120" w:after="120"/>
        <w:ind w:right="-18"/>
        <w:contextualSpacing w:val="0"/>
        <w:jc w:val="both"/>
        <w:rPr>
          <w:ins w:id="41" w:author="Autor"/>
          <w:rFonts w:asciiTheme="minorHAnsi" w:hAnsiTheme="minorHAnsi" w:cstheme="minorHAnsi"/>
          <w:sz w:val="22"/>
          <w:szCs w:val="22"/>
        </w:rPr>
      </w:pPr>
      <w:r w:rsidRPr="00731709">
        <w:rPr>
          <w:rFonts w:asciiTheme="minorHAnsi" w:hAnsiTheme="minorHAnsi" w:cstheme="minorHAnsi"/>
          <w:sz w:val="22"/>
          <w:szCs w:val="22"/>
          <w:lang w:eastAsia="en-US"/>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77777777" w:rsidR="004E73C3" w:rsidRPr="004E73C3" w:rsidRDefault="004E73C3">
      <w:pPr>
        <w:pStyle w:val="Odsekzoznamu"/>
        <w:spacing w:before="120" w:after="120"/>
        <w:ind w:right="-18"/>
        <w:jc w:val="both"/>
        <w:rPr>
          <w:ins w:id="42" w:author="Autor"/>
          <w:rFonts w:asciiTheme="minorHAnsi" w:eastAsia="Calibri" w:hAnsiTheme="minorHAnsi"/>
        </w:rPr>
        <w:pPrChange w:id="43" w:author="Autor">
          <w:pPr>
            <w:pStyle w:val="Odsekzoznamu"/>
            <w:numPr>
              <w:numId w:val="17"/>
            </w:numPr>
            <w:spacing w:before="120" w:after="120"/>
            <w:ind w:right="-18" w:hanging="360"/>
            <w:jc w:val="both"/>
          </w:pPr>
        </w:pPrChange>
      </w:pPr>
      <w:ins w:id="44" w:author="Autor">
        <w:r w:rsidRPr="004E73C3">
          <w:rPr>
            <w:rFonts w:asciiTheme="minorHAnsi" w:eastAsia="Calibri" w:hAnsiTheme="minorHAnsi" w:cstheme="minorHAnsi"/>
          </w:rPr>
          <w:t>Postup pri odvolacom konaní, ak sú splnené predpoklady uvedené v § 22 ods. 6 a § 20 zákona o príspevku z EŠIF:</w:t>
        </w:r>
      </w:ins>
    </w:p>
    <w:p w14:paraId="3C362D6F" w14:textId="77777777" w:rsidR="00F553AA" w:rsidRPr="002C4766" w:rsidRDefault="00F553AA">
      <w:pPr>
        <w:pStyle w:val="Odsekzoznamu"/>
        <w:tabs>
          <w:tab w:val="left" w:pos="900"/>
        </w:tabs>
        <w:spacing w:before="120" w:after="120"/>
        <w:ind w:left="1440" w:right="-18"/>
        <w:contextualSpacing w:val="0"/>
        <w:jc w:val="both"/>
        <w:rPr>
          <w:rFonts w:asciiTheme="minorHAnsi" w:hAnsiTheme="minorHAnsi" w:cstheme="minorHAnsi"/>
          <w:sz w:val="22"/>
          <w:szCs w:val="22"/>
        </w:rPr>
        <w:pPrChange w:id="45" w:author="Autor">
          <w:pPr>
            <w:pStyle w:val="Odsekzoznamu"/>
            <w:numPr>
              <w:ilvl w:val="1"/>
              <w:numId w:val="17"/>
            </w:numPr>
            <w:tabs>
              <w:tab w:val="left" w:pos="900"/>
            </w:tabs>
            <w:spacing w:before="120" w:after="120"/>
            <w:ind w:left="1440" w:right="-18" w:hanging="360"/>
            <w:contextualSpacing w:val="0"/>
            <w:jc w:val="both"/>
          </w:pPr>
        </w:pPrChange>
      </w:pPr>
    </w:p>
    <w:p w14:paraId="251B536F" w14:textId="7377546E"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 xml:space="preserve">iu výšky </w:t>
      </w:r>
      <w:del w:id="46" w:author="Autor">
        <w:r w:rsidR="00AC2CAE" w:rsidRPr="00230311" w:rsidDel="00B178AC">
          <w:rPr>
            <w:rFonts w:asciiTheme="minorHAnsi" w:hAnsiTheme="minorHAnsi" w:cstheme="minorHAnsi"/>
            <w:sz w:val="22"/>
            <w:szCs w:val="22"/>
          </w:rPr>
          <w:delText xml:space="preserve">schválených </w:delText>
        </w:r>
      </w:del>
      <w:r w:rsidR="00AC2CAE" w:rsidRPr="00230311">
        <w:rPr>
          <w:rFonts w:asciiTheme="minorHAnsi" w:hAnsiTheme="minorHAnsi" w:cstheme="minorHAnsi"/>
          <w:sz w:val="22"/>
          <w:szCs w:val="22"/>
        </w:rPr>
        <w:t>výdavkov a </w:t>
      </w:r>
      <w:r w:rsidRPr="00230311">
        <w:rPr>
          <w:rFonts w:asciiTheme="minorHAnsi" w:hAnsiTheme="minorHAnsi" w:cstheme="minorHAnsi"/>
          <w:sz w:val="22"/>
          <w:szCs w:val="22"/>
        </w:rPr>
        <w:t>takáto výška nekorešponduje presne s 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Na toto rozhodnutie sa primerane aplikujú ustanovenia </w:t>
      </w:r>
      <w:r w:rsidR="008F120F">
        <w:rPr>
          <w:rFonts w:asciiTheme="minorHAnsi" w:hAnsiTheme="minorHAnsi" w:cstheme="minorHAnsi"/>
          <w:sz w:val="22"/>
          <w:szCs w:val="22"/>
        </w:rPr>
        <w:br/>
      </w:r>
      <w:r w:rsidRPr="00230311">
        <w:rPr>
          <w:rFonts w:asciiTheme="minorHAnsi" w:hAnsiTheme="minorHAnsi" w:cstheme="minorHAnsi"/>
          <w:sz w:val="22"/>
          <w:szCs w:val="22"/>
        </w:rPr>
        <w:t xml:space="preserve">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5E41296F"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7180974"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 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232FE8" w:rsidRDefault="00A55D55" w:rsidP="00731709">
      <w:pPr>
        <w:pStyle w:val="Odsekzoznamu"/>
        <w:numPr>
          <w:ilvl w:val="0"/>
          <w:numId w:val="38"/>
        </w:numPr>
        <w:spacing w:before="120" w:after="120"/>
        <w:ind w:right="-18"/>
        <w:contextualSpacing w:val="0"/>
        <w:jc w:val="both"/>
        <w:rPr>
          <w:ins w:id="47" w:author="Autor"/>
          <w:rFonts w:asciiTheme="minorHAnsi" w:hAnsiTheme="minorHAnsi" w:cstheme="minorHAnsi"/>
          <w:sz w:val="22"/>
          <w:szCs w:val="22"/>
          <w:rPrChange w:id="48" w:author="Autor">
            <w:rPr>
              <w:ins w:id="49" w:author="Autor"/>
              <w:rFonts w:asciiTheme="minorHAnsi" w:hAnsiTheme="minorHAnsi" w:cstheme="minorHAnsi"/>
              <w:bCs/>
              <w:iCs/>
              <w:sz w:val="22"/>
              <w:szCs w:val="22"/>
              <w:lang w:eastAsia="en-US"/>
            </w:rPr>
          </w:rPrChange>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w:t>
      </w:r>
      <w:r w:rsidRPr="00731709">
        <w:rPr>
          <w:rFonts w:asciiTheme="minorHAnsi" w:hAnsiTheme="minorHAnsi" w:cstheme="minorHAnsi"/>
          <w:bCs/>
          <w:iCs/>
          <w:sz w:val="22"/>
          <w:szCs w:val="22"/>
          <w:lang w:eastAsia="en-US"/>
        </w:rPr>
        <w:lastRenderedPageBreak/>
        <w:t xml:space="preserve">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77777777" w:rsidR="0078219C" w:rsidRPr="000410D3" w:rsidRDefault="0078219C" w:rsidP="0078219C">
      <w:pPr>
        <w:pStyle w:val="Odsekzoznamu"/>
        <w:numPr>
          <w:ilvl w:val="0"/>
          <w:numId w:val="38"/>
        </w:numPr>
        <w:spacing w:before="120" w:after="120"/>
        <w:ind w:right="-18"/>
        <w:jc w:val="both"/>
        <w:rPr>
          <w:ins w:id="50" w:author="Autor"/>
          <w:rFonts w:asciiTheme="minorHAnsi" w:hAnsiTheme="minorHAnsi" w:cstheme="minorHAnsi"/>
          <w:sz w:val="22"/>
          <w:szCs w:val="22"/>
        </w:rPr>
      </w:pPr>
      <w:ins w:id="51" w:author="Auto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ins>
    </w:p>
    <w:p w14:paraId="0BF70BEB" w14:textId="77777777" w:rsidR="0078219C" w:rsidRPr="00A55D55" w:rsidRDefault="0078219C">
      <w:pPr>
        <w:pStyle w:val="Odsekzoznamu"/>
        <w:spacing w:before="120" w:after="120"/>
        <w:ind w:left="1350" w:right="-18"/>
        <w:contextualSpacing w:val="0"/>
        <w:jc w:val="both"/>
        <w:rPr>
          <w:rFonts w:asciiTheme="minorHAnsi" w:hAnsiTheme="minorHAnsi" w:cstheme="minorHAnsi"/>
          <w:sz w:val="22"/>
          <w:szCs w:val="22"/>
        </w:rPr>
        <w:pPrChange w:id="52" w:author="Autor">
          <w:pPr>
            <w:pStyle w:val="Odsekzoznamu"/>
            <w:numPr>
              <w:numId w:val="38"/>
            </w:numPr>
            <w:spacing w:before="120" w:after="120"/>
            <w:ind w:left="1350" w:right="-18" w:hanging="360"/>
            <w:contextualSpacing w:val="0"/>
            <w:jc w:val="both"/>
          </w:pPr>
        </w:pPrChange>
      </w:pPr>
    </w:p>
    <w:p w14:paraId="4C108584" w14:textId="28994C54" w:rsidR="00AB6C46" w:rsidDel="0078219C" w:rsidRDefault="008A3A69" w:rsidP="006553FF">
      <w:pPr>
        <w:spacing w:before="120" w:after="120" w:line="240" w:lineRule="auto"/>
        <w:ind w:firstLine="708"/>
        <w:jc w:val="both"/>
        <w:rPr>
          <w:del w:id="53" w:author="Auto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 OP 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p>
    <w:p w14:paraId="0789DB1E" w14:textId="467F8997" w:rsidR="007B3B35" w:rsidDel="0078219C" w:rsidRDefault="007B3B35" w:rsidP="006553FF">
      <w:pPr>
        <w:spacing w:before="120" w:after="120" w:line="240" w:lineRule="auto"/>
        <w:ind w:firstLine="708"/>
        <w:jc w:val="both"/>
        <w:rPr>
          <w:del w:id="54" w:author="Autor"/>
          <w:rFonts w:asciiTheme="minorHAnsi" w:hAnsiTheme="minorHAnsi" w:cstheme="minorHAnsi"/>
        </w:rPr>
      </w:pPr>
    </w:p>
    <w:p w14:paraId="7D2FC400" w14:textId="549278D1" w:rsidR="007B3B35" w:rsidDel="0078219C" w:rsidRDefault="007B3B35" w:rsidP="006553FF">
      <w:pPr>
        <w:spacing w:before="120" w:after="120" w:line="240" w:lineRule="auto"/>
        <w:ind w:firstLine="708"/>
        <w:jc w:val="both"/>
        <w:rPr>
          <w:del w:id="55" w:author="Autor"/>
          <w:rFonts w:asciiTheme="minorHAnsi" w:hAnsiTheme="minorHAnsi" w:cstheme="minorHAnsi"/>
        </w:rPr>
      </w:pPr>
    </w:p>
    <w:p w14:paraId="75157BFA" w14:textId="77777777" w:rsidR="006553FF" w:rsidRPr="00230311" w:rsidRDefault="006553FF">
      <w:pPr>
        <w:spacing w:before="120" w:after="120" w:line="240" w:lineRule="auto"/>
        <w:jc w:val="both"/>
        <w:rPr>
          <w:rFonts w:asciiTheme="minorHAnsi" w:hAnsiTheme="minorHAnsi" w:cstheme="minorHAnsi"/>
        </w:rPr>
        <w:pPrChange w:id="56" w:author="Autor">
          <w:pPr>
            <w:spacing w:before="120" w:after="120" w:line="240" w:lineRule="auto"/>
            <w:ind w:firstLine="708"/>
            <w:jc w:val="both"/>
          </w:pPr>
        </w:pPrChange>
      </w:pPr>
    </w:p>
    <w:p w14:paraId="3F2B0114" w14:textId="77777777" w:rsidR="002F6327" w:rsidRPr="00230311" w:rsidRDefault="002F6327" w:rsidP="006553FF">
      <w:pPr>
        <w:spacing w:before="120" w:after="120" w:line="240" w:lineRule="auto"/>
        <w:ind w:firstLine="708"/>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50336BD9"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Preskúmanie rozhodnutia mimo odvolacieho konania.  </w:t>
      </w:r>
    </w:p>
    <w:p w14:paraId="634147B1"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76A06C8C"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6158A3" w:rsidRPr="00230311">
        <w:rPr>
          <w:rFonts w:asciiTheme="minorHAnsi" w:hAnsiTheme="minorHAnsi" w:cstheme="minorHAnsi"/>
        </w:rPr>
        <w:t xml:space="preserve"> </w:t>
      </w:r>
      <w:r w:rsidR="006158A3">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430E9273"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lastRenderedPageBreak/>
        <w:t>Preskúmavané rozhodnutie zmení</w:t>
      </w:r>
      <w:r w:rsidRPr="00230311">
        <w:rPr>
          <w:rFonts w:asciiTheme="minorHAnsi" w:hAnsiTheme="minorHAnsi" w:cs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40D4D4A"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konanie zastaví</w:t>
      </w:r>
      <w:r w:rsidRPr="00230311">
        <w:rPr>
          <w:rFonts w:asciiTheme="minorHAnsi" w:hAnsiTheme="minorHAnsi" w:cstheme="minorHAnsi"/>
          <w:sz w:val="22"/>
          <w:szCs w:val="22"/>
        </w:rPr>
        <w:t xml:space="preserve"> - ak ŠO preskúmaním rozhodnutia mimo odvolacieho konania zistí, že rozhodnutie nebolo vydané v rozpore </w:t>
      </w:r>
      <w:r w:rsidR="00457309" w:rsidRPr="00230311">
        <w:rPr>
          <w:rFonts w:asciiTheme="minorHAnsi" w:hAnsiTheme="minorHAnsi" w:cstheme="minorHAnsi"/>
          <w:sz w:val="22"/>
          <w:szCs w:val="22"/>
        </w:rPr>
        <w:t>so zákonom o príspevku z EŠIF, vedúci Úradu vlády SR</w:t>
      </w:r>
      <w:r w:rsidRPr="00230311">
        <w:rPr>
          <w:rFonts w:asciiTheme="minorHAnsi" w:hAnsiTheme="minorHAnsi" w:cstheme="minorHAnsi"/>
          <w:sz w:val="22"/>
          <w:szCs w:val="22"/>
        </w:rPr>
        <w:t xml:space="preserve"> preskúmavané konanie zastaví rozhodnutím.</w:t>
      </w:r>
    </w:p>
    <w:p w14:paraId="71769F54" w14:textId="37228FC8"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p>
    <w:p w14:paraId="6ECB536C" w14:textId="1FB56DF8" w:rsidR="002F6327" w:rsidDel="0078219C" w:rsidRDefault="002F6327" w:rsidP="006553FF">
      <w:pPr>
        <w:spacing w:before="120" w:after="120" w:line="240" w:lineRule="auto"/>
        <w:ind w:firstLine="540"/>
        <w:jc w:val="both"/>
        <w:rPr>
          <w:del w:id="57" w:author="Auto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3EC62E44" w14:textId="77777777" w:rsidR="007B3B35" w:rsidRDefault="007B3B35" w:rsidP="006553FF">
      <w:pPr>
        <w:spacing w:before="120" w:after="120" w:line="240" w:lineRule="auto"/>
        <w:ind w:firstLine="540"/>
        <w:jc w:val="both"/>
        <w:rPr>
          <w:rFonts w:asciiTheme="minorHAnsi" w:hAnsiTheme="minorHAnsi" w:cstheme="minorHAnsi"/>
        </w:rPr>
      </w:pPr>
    </w:p>
    <w:p w14:paraId="0192BAD0" w14:textId="77777777" w:rsidR="006553FF" w:rsidRPr="00230311" w:rsidRDefault="006553FF" w:rsidP="006553FF">
      <w:pPr>
        <w:spacing w:before="120" w:after="120" w:line="240" w:lineRule="auto"/>
        <w:ind w:firstLine="540"/>
        <w:jc w:val="both"/>
        <w:rPr>
          <w:rFonts w:asciiTheme="minorHAnsi" w:hAnsiTheme="minorHAnsi" w:cstheme="minorHAnsi"/>
        </w:rPr>
      </w:pPr>
    </w:p>
    <w:p w14:paraId="094C4475" w14:textId="77777777" w:rsidR="00C3240E" w:rsidRPr="00230311" w:rsidRDefault="00C3240E"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7777777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7D3DA503" w14:textId="28FE426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6719DB87" w:rsidR="002F6327"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7E08FC0B" w14:textId="77777777" w:rsidR="006553FF" w:rsidRDefault="006553FF" w:rsidP="006553FF">
      <w:pPr>
        <w:spacing w:before="120" w:after="120" w:line="240" w:lineRule="auto"/>
        <w:ind w:firstLine="540"/>
        <w:jc w:val="both"/>
        <w:rPr>
          <w:rFonts w:asciiTheme="minorHAnsi" w:hAnsiTheme="minorHAnsi" w:cstheme="minorHAnsi"/>
        </w:rPr>
      </w:pPr>
    </w:p>
    <w:p w14:paraId="7E62EBF8" w14:textId="77777777" w:rsidR="006553FF" w:rsidRPr="00584F91" w:rsidRDefault="006553FF" w:rsidP="006553FF">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w:t>
      </w:r>
      <w:r w:rsidRPr="00584F91">
        <w:rPr>
          <w:rFonts w:asciiTheme="minorHAnsi" w:eastAsiaTheme="minorHAnsi" w:hAnsiTheme="minorHAnsi"/>
          <w:color w:val="000000"/>
        </w:rPr>
        <w:lastRenderedPageBreak/>
        <w:t xml:space="preserve">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77777777" w:rsidR="006553FF" w:rsidRPr="00584F91" w:rsidRDefault="006553FF" w:rsidP="007A1595">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7A1595">
      <w:pPr>
        <w:spacing w:before="120" w:after="120" w:line="240" w:lineRule="auto"/>
        <w:ind w:firstLine="540"/>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4BD1F4E" w14:textId="77777777" w:rsidR="006553FF" w:rsidRPr="00230311" w:rsidRDefault="006553FF" w:rsidP="006553FF">
      <w:pPr>
        <w:spacing w:before="120" w:after="120" w:line="240" w:lineRule="auto"/>
        <w:ind w:firstLine="540"/>
        <w:jc w:val="both"/>
        <w:rPr>
          <w:rFonts w:asciiTheme="minorHAnsi" w:hAnsiTheme="minorHAnsi" w:cstheme="minorHAnsi"/>
        </w:rPr>
      </w:pPr>
    </w:p>
    <w:p w14:paraId="27A49706" w14:textId="6A7374F0" w:rsidR="00426411" w:rsidRPr="00230311" w:rsidRDefault="00426411"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77B54C1" w:rsidR="00B822E1" w:rsidRPr="00230311" w:rsidRDefault="00B822E1"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lastRenderedPageBreak/>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6553FF">
      <w:pPr>
        <w:spacing w:before="120" w:after="120" w:line="240" w:lineRule="auto"/>
        <w:ind w:firstLine="357"/>
        <w:jc w:val="both"/>
        <w:rPr>
          <w:rFonts w:asciiTheme="minorHAnsi" w:hAnsiTheme="minorHAnsi" w:cstheme="minorHAnsi"/>
        </w:rPr>
      </w:pPr>
      <w:r w:rsidRPr="00C13B6E">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1B6D362C" w:rsidR="00237752" w:rsidRDefault="00A64129" w:rsidP="006553FF">
      <w:pPr>
        <w:spacing w:before="120" w:after="120" w:line="240" w:lineRule="auto"/>
        <w:ind w:firstLine="357"/>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 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0F1D95BD" w:rsidR="00412BEC" w:rsidRPr="00230311" w:rsidRDefault="00836039"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xml:space="preserve"> poskytnutí </w:t>
      </w:r>
      <w:r w:rsidR="00426411" w:rsidRPr="00230311">
        <w:rPr>
          <w:rFonts w:asciiTheme="minorHAnsi" w:hAnsiTheme="minorHAnsi" w:cstheme="minorHAnsi"/>
          <w:b/>
          <w:u w:val="single"/>
        </w:rPr>
        <w:t>NFP</w:t>
      </w:r>
    </w:p>
    <w:p w14:paraId="75641C40" w14:textId="0361BDBE" w:rsidR="00E54FE7" w:rsidRPr="00230311" w:rsidRDefault="000C290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Obchodného zákonníka. </w:t>
      </w:r>
    </w:p>
    <w:p w14:paraId="1C9CC1F5" w14:textId="77777777"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poskytnutí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poskytnutí NFP.</w:t>
      </w:r>
    </w:p>
    <w:p w14:paraId="44C98D79" w14:textId="6BAD2934"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písomný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12DBD2B4" w14:textId="507DBD0B"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2581CBA4" w14:textId="7A990C5D" w:rsidR="005E2206" w:rsidRPr="00230311" w:rsidRDefault="005E2206"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prípade, ak je prijímateľ a RO OP TP tá istá osoba</w:t>
      </w:r>
      <w:r w:rsidR="00B40E5A" w:rsidRPr="00230311">
        <w:rPr>
          <w:rFonts w:asciiTheme="minorHAnsi" w:hAnsiTheme="minorHAnsi" w:cstheme="minorHAnsi"/>
        </w:rPr>
        <w:t>, z</w:t>
      </w:r>
      <w:r w:rsidRPr="00230311">
        <w:rPr>
          <w:rFonts w:asciiTheme="minorHAnsi" w:hAnsiTheme="minorHAnsi" w:cstheme="minorHAnsi"/>
        </w:rPr>
        <w:t>mluva o poskytnutí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w:t>
      </w:r>
    </w:p>
    <w:p w14:paraId="3D693C0C" w14:textId="5D8A545D" w:rsidR="00412BEC"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Zmluva o poskytnutí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04374762" w:rsidR="002F6327"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Vzor zmluvy o poskytnutí NFP</w:t>
      </w:r>
      <w:r w:rsidR="00E54FE7" w:rsidRPr="00230311">
        <w:rPr>
          <w:rFonts w:asciiTheme="minorHAnsi" w:hAnsiTheme="minorHAnsi" w:cstheme="minorHAnsi"/>
        </w:rPr>
        <w:t xml:space="preserve"> ako aj Rozhodnutia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  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5"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 prípade zmeny vzoru zmluvy o poskytnutí NFP</w:t>
      </w:r>
      <w:r w:rsidR="00E54FE7" w:rsidRPr="00230311">
        <w:rPr>
          <w:rFonts w:asciiTheme="minorHAnsi" w:hAnsiTheme="minorHAnsi" w:cstheme="minorHAnsi"/>
        </w:rPr>
        <w:t>/</w:t>
      </w:r>
      <w:r w:rsidR="001132F4" w:rsidRPr="00230311">
        <w:rPr>
          <w:rFonts w:asciiTheme="minorHAnsi" w:hAnsiTheme="minorHAnsi" w:cstheme="minorHAnsi"/>
        </w:rPr>
        <w:t xml:space="preserve"> </w:t>
      </w:r>
      <w:r w:rsidR="00E54FE7" w:rsidRPr="00230311">
        <w:rPr>
          <w:rFonts w:asciiTheme="minorHAnsi" w:hAnsiTheme="minorHAnsi" w:cstheme="minorHAnsi"/>
        </w:rPr>
        <w:t xml:space="preserve">Rozhodnutia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 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nahradí zverejnen</w:t>
      </w:r>
      <w:r w:rsidR="00E54FE7" w:rsidRPr="00230311">
        <w:rPr>
          <w:rFonts w:asciiTheme="minorHAnsi" w:hAnsiTheme="minorHAnsi" w:cstheme="minorHAnsi"/>
        </w:rPr>
        <w:t>é</w:t>
      </w:r>
      <w:r w:rsidR="001132F4" w:rsidRPr="00230311">
        <w:rPr>
          <w:rFonts w:asciiTheme="minorHAnsi" w:hAnsiTheme="minorHAnsi" w:cstheme="minorHAnsi"/>
        </w:rPr>
        <w:t xml:space="preserve"> vzor</w:t>
      </w:r>
      <w:r w:rsidR="00E54FE7" w:rsidRPr="00230311">
        <w:rPr>
          <w:rFonts w:asciiTheme="minorHAnsi" w:hAnsiTheme="minorHAnsi" w:cstheme="minorHAnsi"/>
        </w:rPr>
        <w:t>y</w:t>
      </w:r>
      <w:r w:rsidR="001132F4" w:rsidRPr="00230311">
        <w:rPr>
          <w:rFonts w:asciiTheme="minorHAnsi" w:hAnsiTheme="minorHAnsi" w:cstheme="minorHAnsi"/>
        </w:rPr>
        <w:t xml:space="preserve">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w:t>
      </w:r>
      <w:r w:rsidR="001111BA">
        <w:rPr>
          <w:rFonts w:asciiTheme="minorHAnsi" w:hAnsiTheme="minorHAnsi" w:cstheme="minorHAnsi"/>
        </w:rPr>
        <w:br/>
      </w:r>
      <w:r w:rsidR="001132F4" w:rsidRPr="00230311">
        <w:rPr>
          <w:rFonts w:asciiTheme="minorHAnsi" w:hAnsiTheme="minorHAnsi" w:cstheme="minorHAnsi"/>
        </w:rPr>
        <w:t xml:space="preserve">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370B2CDE" w:rsidR="00DC3FBA" w:rsidRPr="00230311" w:rsidRDefault="00DC3FBA">
      <w:pPr>
        <w:jc w:val="both"/>
        <w:rPr>
          <w:rFonts w:asciiTheme="minorHAnsi" w:eastAsiaTheme="minorHAnsi" w:hAnsiTheme="minorHAnsi" w:cstheme="minorHAnsi"/>
        </w:rPr>
        <w:pPrChange w:id="58" w:author="Autor">
          <w:pPr>
            <w:autoSpaceDE w:val="0"/>
            <w:autoSpaceDN w:val="0"/>
            <w:adjustRightInd w:val="0"/>
            <w:spacing w:before="120" w:after="120" w:line="240" w:lineRule="auto"/>
            <w:ind w:firstLine="540"/>
            <w:jc w:val="both"/>
          </w:pPr>
        </w:pPrChange>
      </w:pPr>
      <w:r w:rsidRPr="00230311">
        <w:rPr>
          <w:rFonts w:asciiTheme="minorHAnsi" w:eastAsiaTheme="minorHAnsi" w:hAnsiTheme="minorHAnsi" w:cstheme="minorHAnsi"/>
        </w:rPr>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Governmente)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od 1. 11. 2016 zmluva o poskytnutí NFP vyhotovená v elektronickej podobe a zmluvné strany ju podpisujú kvalifikovaným elektronickým podpisom (na základe kvalifikovaného certifikátu, mandátneho certifikátu). Uzatvorenie zmluvy </w:t>
      </w:r>
      <w:r w:rsidR="002F62FA" w:rsidRPr="00230311">
        <w:rPr>
          <w:rFonts w:asciiTheme="minorHAnsi" w:eastAsiaTheme="minorHAnsi" w:hAnsiTheme="minorHAnsi" w:cstheme="minorHAnsi"/>
        </w:rPr>
        <w:t xml:space="preserve">o poskytnutí 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 z</w:t>
      </w:r>
      <w:r w:rsidRPr="00230311">
        <w:rPr>
          <w:rFonts w:asciiTheme="minorHAnsi" w:eastAsiaTheme="minorHAnsi" w:hAnsiTheme="minorHAnsi" w:cstheme="minorHAnsi"/>
        </w:rPr>
        <w:t xml:space="preserve">mluve o poskytnutí NFP. </w:t>
      </w:r>
      <w:ins w:id="59" w:author="Autor">
        <w:r w:rsidR="00232FE8" w:rsidRPr="002B4448">
          <w:rPr>
            <w:spacing w:val="1"/>
          </w:rPr>
          <w:t>V prípade elektronického podpisu zmluvy o NFP splnomocnenou osobou je súčasťou dokumentu zmluvy o NFP  aj Plnomocenstvo s uvedením čísla a dátumu Plnomocenstva.</w:t>
        </w:r>
      </w:ins>
    </w:p>
    <w:p w14:paraId="45D1A60B" w14:textId="2D4A5833" w:rsidR="00DC3FBA" w:rsidRPr="00230311" w:rsidRDefault="00DC3FBA"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Iba v riadne odôvodnených prípadoch môže RO OP TP pristúpiť k podpisu zmluvy </w:t>
      </w:r>
      <w:r w:rsidR="004315B2" w:rsidRPr="00230311">
        <w:rPr>
          <w:rFonts w:asciiTheme="minorHAnsi" w:eastAsiaTheme="minorHAnsi" w:hAnsiTheme="minorHAnsi" w:cstheme="minorHAnsi"/>
        </w:rPr>
        <w:t xml:space="preserve">o poskytnutí NFP </w:t>
      </w:r>
      <w:r w:rsidRPr="00230311">
        <w:rPr>
          <w:rFonts w:asciiTheme="minorHAnsi" w:eastAsiaTheme="minorHAnsi" w:hAnsiTheme="minorHAnsi" w:cstheme="minorHAnsi"/>
        </w:rPr>
        <w:t xml:space="preserve">v tlačenej forme. V tomto prípade RO OP TP zašle žiadateľovi návrh na uzavretie zmluvy o poskytnutí NFP v minimálne </w:t>
      </w:r>
      <w:del w:id="60" w:author="Autor">
        <w:r w:rsidRPr="00230311" w:rsidDel="001A06A3">
          <w:rPr>
            <w:rFonts w:asciiTheme="minorHAnsi" w:eastAsiaTheme="minorHAnsi" w:hAnsiTheme="minorHAnsi" w:cstheme="minorHAnsi"/>
          </w:rPr>
          <w:delText xml:space="preserve">šiestich </w:delText>
        </w:r>
      </w:del>
      <w:ins w:id="61" w:author="Auto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ins>
      <w:r w:rsidRPr="00230311">
        <w:rPr>
          <w:rFonts w:asciiTheme="minorHAnsi" w:eastAsiaTheme="minorHAnsi" w:hAnsiTheme="minorHAnsi" w:cstheme="minorHAnsi"/>
        </w:rPr>
        <w:t>rovnopisoch doporučenou poštou, alebo iným vhodným spôsobom bezodkladne po podpise štatutárnym orgánom.</w:t>
      </w:r>
    </w:p>
    <w:p w14:paraId="16DBDD33" w14:textId="77777777"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poskytnutí NFP (minimálne  5 pracovných dní).</w:t>
      </w:r>
    </w:p>
    <w:p w14:paraId="0BC1A1E8" w14:textId="51A50A9F"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poskytnutí NFP zaniká dňom uplynutia lehoty určenej v tomto návrhu alebo doručením prejavu žiadateľa o odmietnutí návrhu na uzavretie zmluvy o poskytnutí NFP.</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poskytnutí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 xml:space="preserve">nevyužití poskytnutej minimálnej lehoty na prijatie návrhu a o následnom prijatí/odmietnutí návrhu na uzavretie zmluvy </w:t>
      </w:r>
      <w:r w:rsidR="001111BA">
        <w:rPr>
          <w:rFonts w:asciiTheme="minorHAnsi" w:hAnsiTheme="minorHAnsi" w:cstheme="minorHAnsi"/>
        </w:rPr>
        <w:br/>
      </w:r>
      <w:r w:rsidRPr="00230311">
        <w:rPr>
          <w:rFonts w:asciiTheme="minorHAnsi" w:hAnsiTheme="minorHAnsi" w:cstheme="minorHAnsi"/>
        </w:rPr>
        <w:t>o poskytnutí NFP.</w:t>
      </w:r>
    </w:p>
    <w:p w14:paraId="3065C6CD" w14:textId="3462D714" w:rsidR="00AD38B6" w:rsidRPr="00230311" w:rsidRDefault="001F4F42"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V prípade podpísania zmluvy o poskytnutí NFP v tlačenej podobe zasiela ž</w:t>
      </w:r>
      <w:r w:rsidR="00DC3FBA" w:rsidRPr="00230311">
        <w:rPr>
          <w:rFonts w:asciiTheme="minorHAnsi" w:eastAsiaTheme="minorHAnsi" w:hAnsiTheme="minorHAnsi" w:cstheme="minorHAnsi"/>
        </w:rPr>
        <w:t>iadateľ na RO OP TP aj 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6"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04E9F3B6"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Deň doručenia prijatého návrhu na uzavretie zmluvy o poskytnutí NFP je dňom nadobudnutia platnosti a zároveň momentom uzavretia zmluvy. </w:t>
      </w:r>
    </w:p>
    <w:p w14:paraId="54C5AA59" w14:textId="2664511E"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zabezpečí v súlade s ustanoveniami zákona o slobode </w:t>
      </w:r>
      <w:r w:rsidR="00DF6185" w:rsidRPr="00230311">
        <w:rPr>
          <w:rFonts w:asciiTheme="minorHAnsi" w:hAnsiTheme="minorHAnsi" w:cstheme="minorHAnsi"/>
        </w:rPr>
        <w:t>informácií zverejnenie zmluvy o </w:t>
      </w:r>
      <w:r w:rsidRPr="00230311">
        <w:rPr>
          <w:rFonts w:asciiTheme="minorHAnsi" w:hAnsiTheme="minorHAnsi" w:cstheme="minorHAnsi"/>
        </w:rPr>
        <w:t>poskytnutí 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zverejnenia je deň účinnosti zmluvy o poskytnutí NFP a žiadateľ sa stáva prijímateľom. </w:t>
      </w:r>
      <w:r w:rsidR="00E7633D" w:rsidRPr="00230311">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3E24EB0E" w14:textId="490D15D5"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Zároveň sú od tohto dňa obe zmluvné strany viazané ustanoveniami zmluvy o poskytnutí NFP, vrátane povinnosti RO 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 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poskytnutí NFP) nové znenie zmenených článkov zmluvy o poskytnutí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poskytnutí NFP odvoláva.</w:t>
      </w:r>
    </w:p>
    <w:p w14:paraId="295A3FF2" w14:textId="1D28D5BF" w:rsidR="00AD5488" w:rsidDel="009401F2" w:rsidRDefault="00AD5488" w:rsidP="006553FF">
      <w:pPr>
        <w:spacing w:before="120" w:after="120" w:line="240" w:lineRule="auto"/>
        <w:ind w:firstLine="540"/>
        <w:jc w:val="both"/>
        <w:rPr>
          <w:del w:id="62" w:author="Autor"/>
          <w:rFonts w:asciiTheme="minorHAnsi" w:hAnsiTheme="minorHAnsi" w:cstheme="minorHAnsi"/>
        </w:rPr>
      </w:pPr>
      <w:r w:rsidRPr="00230311">
        <w:rPr>
          <w:rFonts w:asciiTheme="minorHAnsi" w:hAnsiTheme="minorHAnsi" w:cstheme="minorHAnsi"/>
        </w:rPr>
        <w:lastRenderedPageBreak/>
        <w:t>Zmeny projektov ako aj podmienky a spôsob ukončovania zmluvného vzťahu sú bližšie popísané v Príručke pre prijímateľa</w:t>
      </w:r>
      <w:r w:rsidR="00B822E1" w:rsidRPr="00230311">
        <w:rPr>
          <w:rFonts w:asciiTheme="minorHAnsi" w:hAnsiTheme="minorHAnsi" w:cstheme="minorHAnsi"/>
        </w:rPr>
        <w:t>.</w:t>
      </w:r>
    </w:p>
    <w:p w14:paraId="1FAE625B" w14:textId="3FD64AB2" w:rsidR="008859A4" w:rsidRPr="00230311" w:rsidDel="009401F2" w:rsidRDefault="008859A4" w:rsidP="006553FF">
      <w:pPr>
        <w:spacing w:before="120" w:after="120" w:line="240" w:lineRule="auto"/>
        <w:ind w:firstLine="540"/>
        <w:jc w:val="both"/>
        <w:rPr>
          <w:del w:id="63" w:author="Autor"/>
          <w:rFonts w:asciiTheme="minorHAnsi" w:hAnsiTheme="minorHAnsi" w:cstheme="minorHAnsi"/>
        </w:rPr>
      </w:pPr>
    </w:p>
    <w:p w14:paraId="514A3A9D" w14:textId="0742D779" w:rsidR="00717B10" w:rsidRDefault="00717B10">
      <w:pPr>
        <w:spacing w:after="0" w:line="240" w:lineRule="auto"/>
        <w:rPr>
          <w:rFonts w:asciiTheme="minorHAnsi" w:hAnsiTheme="minorHAnsi" w:cstheme="minorHAnsi"/>
          <w:b/>
          <w:u w:val="single"/>
        </w:rPr>
      </w:pPr>
      <w:del w:id="64" w:author="Autor">
        <w:r w:rsidDel="009401F2">
          <w:rPr>
            <w:rFonts w:asciiTheme="minorHAnsi" w:hAnsiTheme="minorHAnsi" w:cstheme="minorHAnsi"/>
            <w:b/>
            <w:u w:val="single"/>
          </w:rPr>
          <w:br w:type="page"/>
        </w:r>
      </w:del>
    </w:p>
    <w:p w14:paraId="0653E1D0" w14:textId="4CB8315A" w:rsidR="009D0DD2" w:rsidRPr="00230311" w:rsidRDefault="009D0DD2"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lastRenderedPageBreak/>
        <w:t>Zverejňovanie</w:t>
      </w:r>
    </w:p>
    <w:p w14:paraId="5B0A9332" w14:textId="0333A9BE"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77777777"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2A74AB1F" w14:textId="45F626F4"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230311">
        <w:rPr>
          <w:rFonts w:asciiTheme="minorHAnsi" w:hAnsiTheme="minorHAnsi" w:cstheme="minorHAnsi"/>
        </w:rPr>
        <w:t>zoznam neschválených ŽoNFP,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77777777"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EEF8581" w14:textId="24A849F8" w:rsidR="009D0DD2"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 údaje o zml</w:t>
      </w:r>
      <w:r w:rsidR="006F425C" w:rsidRPr="00230311">
        <w:rPr>
          <w:rFonts w:asciiTheme="minorHAnsi" w:hAnsiTheme="minorHAnsi" w:cstheme="minorHAnsi"/>
        </w:rPr>
        <w:t xml:space="preserve">uvách,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6553FF">
      <w:pPr>
        <w:spacing w:before="120" w:after="120" w:line="240" w:lineRule="auto"/>
        <w:ind w:firstLine="426"/>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3DB6A226" w14:textId="77777777" w:rsidR="008859A4" w:rsidRPr="00230311" w:rsidRDefault="008859A4" w:rsidP="006553FF">
      <w:pPr>
        <w:spacing w:before="120" w:after="120" w:line="240" w:lineRule="auto"/>
        <w:ind w:firstLine="426"/>
        <w:jc w:val="both"/>
        <w:rPr>
          <w:rFonts w:asciiTheme="minorHAnsi" w:hAnsiTheme="minorHAnsi" w:cstheme="minorHAnsi"/>
        </w:rPr>
      </w:pPr>
    </w:p>
    <w:p w14:paraId="05E17D4F" w14:textId="77777777" w:rsidR="0064229B" w:rsidRPr="00230311" w:rsidRDefault="0064229B" w:rsidP="006553FF">
      <w:pPr>
        <w:spacing w:before="120" w:after="120" w:line="240" w:lineRule="auto"/>
        <w:ind w:firstLine="426"/>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6553FF">
      <w:pPr>
        <w:spacing w:before="120" w:after="120" w:line="240" w:lineRule="auto"/>
        <w:ind w:firstLine="426"/>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72B53A0" w14:textId="1460E83A" w:rsidR="007B0FCE" w:rsidRDefault="0064229B"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Ku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0014C21B" w14:textId="77777777" w:rsidR="0064229B" w:rsidRDefault="0064229B" w:rsidP="0064229B">
      <w:pPr>
        <w:spacing w:before="120"/>
        <w:jc w:val="both"/>
        <w:rPr>
          <w:rFonts w:asciiTheme="minorHAnsi" w:hAnsiTheme="minorHAnsi" w:cstheme="minorHAnsi"/>
        </w:rPr>
      </w:pPr>
    </w:p>
    <w:p w14:paraId="6A586AF5" w14:textId="77777777" w:rsidR="00717B10" w:rsidRPr="00230311" w:rsidRDefault="00717B10"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9AE7C2B" w14:textId="77777777" w:rsidTr="001132F4">
        <w:tc>
          <w:tcPr>
            <w:tcW w:w="4606" w:type="dxa"/>
            <w:shd w:val="clear" w:color="auto" w:fill="002060"/>
            <w:vAlign w:val="center"/>
          </w:tcPr>
          <w:p w14:paraId="376734F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lastRenderedPageBreak/>
              <w:t>OP TP</w:t>
            </w:r>
          </w:p>
        </w:tc>
        <w:tc>
          <w:tcPr>
            <w:tcW w:w="4606" w:type="dxa"/>
            <w:shd w:val="clear" w:color="auto" w:fill="002060"/>
            <w:vAlign w:val="center"/>
          </w:tcPr>
          <w:p w14:paraId="0D66BEB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VaI</w:t>
            </w:r>
          </w:p>
        </w:tc>
      </w:tr>
      <w:tr w:rsidR="0064229B" w:rsidRPr="00230311" w14:paraId="5FB175FD" w14:textId="77777777" w:rsidTr="001132F4">
        <w:tc>
          <w:tcPr>
            <w:tcW w:w="4606" w:type="dxa"/>
            <w:shd w:val="clear" w:color="auto" w:fill="95B3D7" w:themeFill="accent1" w:themeFillTint="99"/>
          </w:tcPr>
          <w:p w14:paraId="75DE5EB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E4EEFE"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0CF3A945" w14:textId="77777777" w:rsidTr="001132F4">
        <w:tc>
          <w:tcPr>
            <w:tcW w:w="4606" w:type="dxa"/>
            <w:shd w:val="clear" w:color="auto" w:fill="auto"/>
          </w:tcPr>
          <w:p w14:paraId="36086485"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7B051496" w14:textId="77777777" w:rsidR="0064229B" w:rsidRPr="00230311" w:rsidRDefault="0064229B" w:rsidP="00182A12">
            <w:pPr>
              <w:jc w:val="both"/>
              <w:rPr>
                <w:rFonts w:asciiTheme="minorHAnsi" w:hAnsiTheme="minorHAnsi" w:cstheme="minorHAnsi"/>
              </w:rPr>
            </w:pPr>
            <w:r w:rsidRPr="00230311">
              <w:rPr>
                <w:rFonts w:asciiTheme="minorHAnsi" w:hAnsiTheme="minorHAnsi" w:cstheme="minorHAnsi"/>
              </w:rPr>
              <w:t>Špecifický cieľ: 5.1.1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04C74C0E" w14:textId="77777777" w:rsidR="0064229B" w:rsidRPr="00230311" w:rsidRDefault="0064229B" w:rsidP="0064229B">
      <w:pPr>
        <w:rPr>
          <w:rFonts w:asciiTheme="minorHAnsi" w:eastAsia="Times New Roman" w:hAnsiTheme="minorHAnsi" w:cstheme="minorHAnsi"/>
        </w:rPr>
      </w:pPr>
    </w:p>
    <w:p w14:paraId="7C18B76E" w14:textId="6B7B427B" w:rsidR="00C13825" w:rsidRPr="00230311" w:rsidRDefault="0064229B" w:rsidP="008859A4">
      <w:pPr>
        <w:spacing w:before="120" w:after="120" w:line="240" w:lineRule="auto"/>
        <w:ind w:firstLine="357"/>
        <w:jc w:val="both"/>
        <w:rPr>
          <w:rFonts w:asciiTheme="minorHAnsi" w:hAnsiTheme="minorHAnsi" w:cstheme="minorHAnsi"/>
        </w:rPr>
      </w:pPr>
      <w:r w:rsidRPr="00230311">
        <w:rPr>
          <w:rFonts w:asciiTheme="minorHAnsi" w:eastAsia="Times New Roman" w:hAnsiTheme="minorHAnsi" w:cstheme="minorHAnsi"/>
        </w:rPr>
        <w:t>Bližšie informácie k synergickým a komplementárnym účinkom je možné získať na webovom sídle centrálneho koordinačného orgánu</w:t>
      </w:r>
      <w:r w:rsidRPr="00230311">
        <w:rPr>
          <w:rFonts w:asciiTheme="minorHAnsi" w:hAnsiTheme="minorHAnsi" w:cstheme="minorHAnsi"/>
        </w:rPr>
        <w:t xml:space="preserve"> </w:t>
      </w:r>
      <w:hyperlink r:id="rId38"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9"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1CBE1156" w14:textId="77777777" w:rsidR="00C13825" w:rsidRPr="00230311" w:rsidRDefault="00C13825" w:rsidP="00C13825">
      <w:pPr>
        <w:spacing w:before="240" w:after="240"/>
        <w:ind w:firstLine="360"/>
        <w:jc w:val="both"/>
        <w:rPr>
          <w:rFonts w:asciiTheme="minorHAnsi" w:eastAsia="Times New Roman" w:hAnsiTheme="minorHAnsi" w:cstheme="minorHAnsi"/>
          <w:u w:val="single"/>
        </w:rPr>
      </w:pP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154D4CB3" w:rsidR="00C7465C" w:rsidRDefault="0064229B" w:rsidP="008859A4">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Pr="00230311">
        <w:rPr>
          <w:rFonts w:asciiTheme="minorHAnsi" w:hAnsiTheme="minorHAnsi" w:cstheme="minorHAnsi"/>
        </w:rPr>
        <w:t>s ohľadom na dopad navrhovanej zmeny na žiadateľa.</w:t>
      </w: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63212089"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7276C2">
        <w:rPr>
          <w:rFonts w:asciiTheme="minorHAnsi" w:hAnsiTheme="minorHAnsi" w:cstheme="minorHAnsi"/>
          <w:bCs/>
          <w:iCs/>
          <w:sz w:val="22"/>
          <w:szCs w:val="22"/>
        </w:rPr>
        <w:t xml:space="preserve"> - </w:t>
      </w:r>
      <w:r w:rsidR="007276C2" w:rsidRPr="00731709">
        <w:rPr>
          <w:rFonts w:asciiTheme="minorHAnsi" w:hAnsiTheme="minorHAnsi" w:cstheme="minorHAnsi"/>
          <w:b/>
          <w:bCs/>
          <w:iCs/>
          <w:sz w:val="22"/>
          <w:szCs w:val="22"/>
        </w:rPr>
        <w:t>aktualizovaná</w:t>
      </w:r>
      <w:r w:rsidR="0017751C" w:rsidRPr="0017751C">
        <w:rPr>
          <w:rFonts w:asciiTheme="minorHAnsi" w:hAnsiTheme="minorHAnsi" w:cstheme="minorHAnsi"/>
          <w:sz w:val="22"/>
          <w:szCs w:val="22"/>
        </w:rPr>
        <w:t>;</w:t>
      </w:r>
    </w:p>
    <w:p w14:paraId="2835F651" w14:textId="1F885F5E"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ins w:id="65" w:author="Autor">
        <w:r w:rsidR="00AB2617">
          <w:rPr>
            <w:rFonts w:asciiTheme="minorHAnsi" w:hAnsiTheme="minorHAnsi" w:cstheme="minorHAnsi"/>
            <w:bCs/>
            <w:iCs/>
            <w:sz w:val="22"/>
            <w:szCs w:val="22"/>
          </w:rPr>
          <w:t xml:space="preserve"> - </w:t>
        </w:r>
        <w:r w:rsidR="00AB2617" w:rsidRPr="009930E4">
          <w:rPr>
            <w:rFonts w:asciiTheme="minorHAnsi" w:hAnsiTheme="minorHAnsi" w:cstheme="minorHAnsi"/>
            <w:b/>
            <w:bCs/>
            <w:iCs/>
            <w:sz w:val="22"/>
            <w:szCs w:val="22"/>
            <w:rPrChange w:id="66" w:author="Autor">
              <w:rPr>
                <w:rFonts w:asciiTheme="minorHAnsi" w:hAnsiTheme="minorHAnsi" w:cstheme="minorHAnsi"/>
                <w:bCs/>
                <w:iCs/>
                <w:sz w:val="22"/>
                <w:szCs w:val="22"/>
              </w:rPr>
            </w:rPrChange>
          </w:rPr>
          <w:t>aktualizovaná</w:t>
        </w:r>
      </w:ins>
      <w:r w:rsidRPr="0017751C">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91C1D4" w:rsidR="003C2776" w:rsidRPr="00230311" w:rsidRDefault="00634D0B"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Informácia pre žiadateľov o nenávratný finančný príspevok,</w:t>
      </w:r>
      <w:r w:rsidR="001E432F" w:rsidRPr="00230311">
        <w:rPr>
          <w:rFonts w:asciiTheme="minorHAnsi" w:hAnsiTheme="minorHAnsi" w:cstheme="minorHAnsi"/>
          <w:bCs/>
          <w:iCs/>
          <w:sz w:val="22"/>
          <w:szCs w:val="22"/>
        </w:rPr>
        <w:t xml:space="preserve"> resp. o príspevok v zmysle čl. </w:t>
      </w:r>
      <w:r w:rsidRPr="00230311">
        <w:rPr>
          <w:rFonts w:asciiTheme="minorHAnsi" w:hAnsiTheme="minorHAnsi" w:cstheme="minorHAnsi"/>
          <w:bCs/>
          <w:iCs/>
          <w:sz w:val="22"/>
          <w:szCs w:val="22"/>
        </w:rPr>
        <w:t xml:space="preserve">105a </w:t>
      </w:r>
      <w:r w:rsidR="001111BA">
        <w:rPr>
          <w:rFonts w:asciiTheme="minorHAnsi" w:hAnsiTheme="minorHAnsi" w:cstheme="minorHAnsi"/>
          <w:bCs/>
          <w:iCs/>
          <w:sz w:val="22"/>
          <w:szCs w:val="22"/>
        </w:rPr>
        <w:br/>
      </w:r>
      <w:r w:rsidRPr="00230311">
        <w:rPr>
          <w:rFonts w:asciiTheme="minorHAnsi" w:hAnsiTheme="minorHAnsi" w:cstheme="minorHAnsi"/>
          <w:bCs/>
          <w:iCs/>
          <w:sz w:val="22"/>
          <w:szCs w:val="22"/>
        </w:rPr>
        <w:t>a nasl. nariadenia Európskeho parlamentu a Rad</w:t>
      </w:r>
      <w:r w:rsidR="001D6156" w:rsidRPr="00230311">
        <w:rPr>
          <w:rFonts w:asciiTheme="minorHAnsi" w:hAnsiTheme="minorHAnsi" w:cstheme="minorHAnsi"/>
          <w:bCs/>
          <w:iCs/>
          <w:sz w:val="22"/>
          <w:szCs w:val="22"/>
        </w:rPr>
        <w:t>y (EÚ, Euratom) 1929/2015 z 28. </w:t>
      </w:r>
      <w:r w:rsidRPr="00230311">
        <w:rPr>
          <w:rFonts w:asciiTheme="minorHAnsi" w:hAnsiTheme="minorHAnsi" w:cstheme="minorHAnsi"/>
          <w:bCs/>
          <w:iCs/>
          <w:sz w:val="22"/>
          <w:szCs w:val="22"/>
        </w:rPr>
        <w:t>októbra 2015,  ktorým sa mení nariadenie (EÚ, Euratom) č. 966/2012 o rozpočtových pravidlách, ktoré sa vzťahujú na všeobecný rozpočet Únie</w:t>
      </w:r>
      <w:r w:rsidR="003C2776" w:rsidRPr="00230311">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20177C98"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36B90081" w:rsidR="006C4A28" w:rsidRPr="00230311" w:rsidRDefault="00634B7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C4A28" w:rsidRPr="00230311">
        <w:rPr>
          <w:rFonts w:asciiTheme="minorHAnsi" w:hAnsiTheme="minorHAnsi" w:cstheme="minorHAnsi"/>
          <w:bCs/>
          <w:iCs/>
          <w:sz w:val="22"/>
          <w:szCs w:val="22"/>
        </w:rPr>
        <w:t>Vzor Výzvy na doplnenie ŽoNFP</w:t>
      </w:r>
      <w:r w:rsidR="007276C2">
        <w:rPr>
          <w:rFonts w:asciiTheme="minorHAnsi" w:hAnsiTheme="minorHAnsi" w:cstheme="minorHAnsi"/>
          <w:bCs/>
          <w:iCs/>
          <w:sz w:val="22"/>
          <w:szCs w:val="22"/>
        </w:rPr>
        <w:t xml:space="preserve"> - </w:t>
      </w:r>
      <w:r w:rsidR="007276C2">
        <w:rPr>
          <w:rFonts w:asciiTheme="minorHAnsi" w:hAnsiTheme="minorHAnsi" w:cstheme="minorHAnsi"/>
          <w:b/>
          <w:bCs/>
          <w:iCs/>
          <w:sz w:val="22"/>
          <w:szCs w:val="22"/>
        </w:rPr>
        <w:t>aktualizovaná</w:t>
      </w:r>
      <w:r w:rsidR="00F40970" w:rsidRPr="00230311">
        <w:rPr>
          <w:rFonts w:asciiTheme="minorHAnsi" w:hAnsiTheme="minorHAnsi" w:cstheme="minorHAnsi"/>
          <w:bCs/>
          <w:iCs/>
          <w:sz w:val="22"/>
          <w:szCs w:val="22"/>
        </w:rPr>
        <w:t>.</w:t>
      </w:r>
      <w:bookmarkStart w:id="67" w:name="_GoBack"/>
      <w:bookmarkEnd w:id="67"/>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even" r:id="rId40"/>
      <w:headerReference w:type="default" r:id="rId41"/>
      <w:footerReference w:type="even" r:id="rId42"/>
      <w:footerReference w:type="default" r:id="rId43"/>
      <w:headerReference w:type="first" r:id="rId44"/>
      <w:footerReference w:type="first" r:id="rId45"/>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05296" w14:textId="77777777" w:rsidR="00EF130B" w:rsidRDefault="00EF130B" w:rsidP="00784ECE">
      <w:pPr>
        <w:spacing w:after="0" w:line="240" w:lineRule="auto"/>
      </w:pPr>
      <w:r>
        <w:separator/>
      </w:r>
    </w:p>
  </w:endnote>
  <w:endnote w:type="continuationSeparator" w:id="0">
    <w:p w14:paraId="742C20A2" w14:textId="77777777" w:rsidR="00EF130B" w:rsidRDefault="00EF130B"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68352" w14:textId="77777777" w:rsidR="00BD05AB" w:rsidRDefault="00BD05A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2AF8ECC6" w:rsidR="00EF130B" w:rsidRPr="001D6156" w:rsidRDefault="00EF130B">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9930E4">
          <w:rPr>
            <w:rFonts w:asciiTheme="minorHAnsi" w:hAnsiTheme="minorHAnsi"/>
            <w:noProof/>
          </w:rPr>
          <w:t>27</w:t>
        </w:r>
        <w:r w:rsidRPr="001D6156">
          <w:rPr>
            <w:rFonts w:asciiTheme="minorHAnsi" w:hAnsiTheme="minorHAnsi"/>
          </w:rPr>
          <w:fldChar w:fldCharType="end"/>
        </w:r>
      </w:p>
    </w:sdtContent>
  </w:sdt>
  <w:p w14:paraId="3070D61A" w14:textId="77777777" w:rsidR="00EF130B" w:rsidRPr="001D6156" w:rsidRDefault="00EF130B">
    <w:pPr>
      <w:pStyle w:val="Pta"/>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EF130B" w:rsidRDefault="00EF130B" w:rsidP="00F4420F">
    <w:pPr>
      <w:pStyle w:val="Pta"/>
      <w:jc w:val="right"/>
    </w:pPr>
    <w:r>
      <w:rPr>
        <w:noProof/>
      </w:rPr>
      <mc:AlternateContent>
        <mc:Choice Requires="wps">
          <w:drawing>
            <wp:anchor distT="0" distB="0" distL="114300" distR="114300" simplePos="0" relativeHeight="251657216" behindDoc="0" locked="0" layoutInCell="1" allowOverlap="1" wp14:anchorId="7FC25CEC" wp14:editId="5E73C42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9394AD2"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EF130B" w:rsidRDefault="00EF130B" w:rsidP="00F4420F">
    <w:pPr>
      <w:pStyle w:val="Pta"/>
      <w:jc w:val="right"/>
    </w:pPr>
    <w:r>
      <w:rPr>
        <w:noProof/>
      </w:rPr>
      <w:drawing>
        <wp:anchor distT="0" distB="0" distL="114300" distR="114300" simplePos="0" relativeHeight="251658240" behindDoc="1" locked="0" layoutInCell="1" allowOverlap="1" wp14:anchorId="1A3977F8" wp14:editId="29BC3079">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EF130B" w:rsidRDefault="00EF130B" w:rsidP="00F4420F">
    <w:pPr>
      <w:pStyle w:val="Pta"/>
    </w:pPr>
  </w:p>
  <w:p w14:paraId="48E47412" w14:textId="77777777" w:rsidR="00EF130B" w:rsidRDefault="00EF130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C43B6" w14:textId="77777777" w:rsidR="00EF130B" w:rsidRDefault="00EF130B" w:rsidP="00784ECE">
      <w:pPr>
        <w:spacing w:after="0" w:line="240" w:lineRule="auto"/>
      </w:pPr>
      <w:r>
        <w:separator/>
      </w:r>
    </w:p>
  </w:footnote>
  <w:footnote w:type="continuationSeparator" w:id="0">
    <w:p w14:paraId="45D9FABD" w14:textId="77777777" w:rsidR="00EF130B" w:rsidRDefault="00EF130B" w:rsidP="00784ECE">
      <w:pPr>
        <w:spacing w:after="0" w:line="240" w:lineRule="auto"/>
      </w:pPr>
      <w:r>
        <w:continuationSeparator/>
      </w:r>
    </w:p>
  </w:footnote>
  <w:footnote w:id="1">
    <w:p w14:paraId="335C10FD" w14:textId="56628C51" w:rsidR="00EF130B" w:rsidRPr="00692BD7" w:rsidRDefault="00EF130B" w:rsidP="00C908A1">
      <w:pPr>
        <w:pStyle w:val="Textpoznmkypodiarou"/>
        <w:jc w:val="both"/>
        <w:rPr>
          <w:rFonts w:asciiTheme="minorHAnsi" w:hAnsiTheme="minorHAnsi"/>
          <w:sz w:val="16"/>
          <w:szCs w:val="16"/>
        </w:rPr>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115394A2" w14:textId="46E0A663" w:rsidR="00EF130B" w:rsidRDefault="00EF130B" w:rsidP="009A02E9">
      <w:pPr>
        <w:pStyle w:val="Textpoznmkypodiarou"/>
        <w:jc w:val="both"/>
      </w:pPr>
    </w:p>
  </w:footnote>
  <w:footnote w:id="2">
    <w:p w14:paraId="7D0B3A63" w14:textId="77777777" w:rsidR="00C90FF9" w:rsidRDefault="00C90FF9" w:rsidP="00C90FF9">
      <w:pPr>
        <w:pStyle w:val="Textpoznmkypodiarou"/>
        <w:jc w:val="both"/>
        <w:rPr>
          <w:ins w:id="36" w:author="Autor"/>
        </w:rPr>
      </w:pPr>
      <w:ins w:id="37" w:author="Auto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ins>
    </w:p>
  </w:footnote>
  <w:footnote w:id="3">
    <w:p w14:paraId="4E79B722" w14:textId="77777777" w:rsidR="00EF130B" w:rsidRPr="00425D65" w:rsidRDefault="00EF130B" w:rsidP="0097000E">
      <w:pPr>
        <w:pStyle w:val="Textpoznmkypodiarou"/>
        <w:jc w:val="both"/>
        <w:rPr>
          <w:rFonts w:asciiTheme="minorHAnsi" w:hAnsiTheme="minorHAnsi"/>
          <w:sz w:val="16"/>
          <w:szCs w:val="16"/>
        </w:rPr>
      </w:pPr>
      <w:r w:rsidRPr="00425D65">
        <w:rPr>
          <w:rStyle w:val="Odkaznapoznmkupodiarou"/>
          <w:rFonts w:asciiTheme="minorHAnsi" w:hAnsiTheme="minorHAnsi"/>
          <w:sz w:val="16"/>
          <w:szCs w:val="16"/>
        </w:rPr>
        <w:footnoteRef/>
      </w:r>
      <w:r w:rsidRPr="00425D65">
        <w:rPr>
          <w:rFonts w:asciiTheme="minorHAnsi" w:hAnsiTheme="minorHAnsi"/>
          <w:sz w:val="16"/>
          <w:szCs w:val="16"/>
        </w:rPr>
        <w:t xml:space="preserve"> 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D2765" w14:textId="77777777" w:rsidR="00BD05AB" w:rsidRDefault="00BD05A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EF130B" w:rsidRPr="003A25AC" w:rsidRDefault="00EF130B"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60288" behindDoc="1" locked="0" layoutInCell="1" allowOverlap="1" wp14:anchorId="71868A4D" wp14:editId="741429B0">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EF130B" w:rsidRDefault="00EF130B">
    <w:pPr>
      <w:pStyle w:val="Hlavika"/>
      <w:rPr>
        <w:rFonts w:asciiTheme="minorHAnsi" w:hAnsiTheme="minorHAnsi"/>
        <w:sz w:val="22"/>
        <w:szCs w:val="22"/>
      </w:rPr>
    </w:pPr>
    <w:r>
      <w:rPr>
        <w:rFonts w:asciiTheme="minorHAnsi" w:hAnsiTheme="minorHAnsi"/>
        <w:sz w:val="22"/>
        <w:szCs w:val="22"/>
      </w:rPr>
      <w:t xml:space="preserve">                                                                                                                                                                                                                                                                                                                </w:t>
    </w:r>
  </w:p>
  <w:p w14:paraId="295C51A9" w14:textId="239511F4" w:rsidR="00EF130B" w:rsidRPr="00005728" w:rsidRDefault="00EF130B">
    <w:pPr>
      <w:pStyle w:val="Hlavika"/>
      <w:rPr>
        <w:rFonts w:asciiTheme="minorHAnsi" w:hAnsiTheme="minorHAnsi"/>
        <w:b/>
      </w:rPr>
    </w:pPr>
    <w:r>
      <w:rPr>
        <w:rFonts w:asciiTheme="minorHAnsi" w:hAnsiTheme="minorHAnsi"/>
        <w:sz w:val="22"/>
        <w:szCs w:val="22"/>
      </w:rPr>
      <w:t xml:space="preserve">                                                 Konsolidovaná verzia po zmene č. </w:t>
    </w:r>
    <w:del w:id="68" w:author="Autor">
      <w:r w:rsidDel="005565C0">
        <w:rPr>
          <w:rFonts w:asciiTheme="minorHAnsi" w:hAnsiTheme="minorHAnsi"/>
          <w:sz w:val="22"/>
          <w:szCs w:val="22"/>
        </w:rPr>
        <w:delText>1</w:delText>
      </w:r>
    </w:del>
    <w:ins w:id="69" w:author="Autor">
      <w:r>
        <w:rPr>
          <w:rFonts w:asciiTheme="minorHAnsi" w:hAnsiTheme="minorHAnsi"/>
          <w:sz w:val="22"/>
          <w:szCs w:val="22"/>
        </w:rPr>
        <w:t>2</w:t>
      </w:r>
    </w:ins>
    <w:r>
      <w:rPr>
        <w:rFonts w:asciiTheme="minorHAnsi" w:hAnsiTheme="minorHAnsi"/>
        <w:sz w:val="22"/>
        <w:szCs w:val="22"/>
      </w:rPr>
      <w:t xml:space="preserve"> z </w:t>
    </w:r>
    <w:del w:id="70" w:author="Autor">
      <w:r w:rsidDel="00BD05AB">
        <w:rPr>
          <w:rFonts w:asciiTheme="minorHAnsi" w:hAnsiTheme="minorHAnsi"/>
          <w:sz w:val="22"/>
          <w:szCs w:val="22"/>
        </w:rPr>
        <w:delText>15. 07</w:delText>
      </w:r>
    </w:del>
    <w:ins w:id="71" w:author="Autor">
      <w:r w:rsidR="00BD05AB">
        <w:rPr>
          <w:rFonts w:asciiTheme="minorHAnsi" w:hAnsiTheme="minorHAnsi"/>
          <w:sz w:val="22"/>
          <w:szCs w:val="22"/>
        </w:rPr>
        <w:t>31. 12</w:t>
      </w:r>
    </w:ins>
    <w:r>
      <w:rPr>
        <w:rFonts w:asciiTheme="minorHAnsi" w:hAnsiTheme="minorHAnsi"/>
        <w:sz w:val="22"/>
        <w:szCs w:val="22"/>
      </w:rPr>
      <w:t>. 2019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EF130B" w:rsidRDefault="00EF130B">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4"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3"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6"/>
  </w:num>
  <w:num w:numId="2">
    <w:abstractNumId w:val="8"/>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7"/>
  </w:num>
  <w:num w:numId="6">
    <w:abstractNumId w:val="12"/>
  </w:num>
  <w:num w:numId="7">
    <w:abstractNumId w:val="22"/>
  </w:num>
  <w:num w:numId="8">
    <w:abstractNumId w:val="35"/>
  </w:num>
  <w:num w:numId="9">
    <w:abstractNumId w:val="25"/>
  </w:num>
  <w:num w:numId="10">
    <w:abstractNumId w:val="21"/>
  </w:num>
  <w:num w:numId="11">
    <w:abstractNumId w:val="20"/>
  </w:num>
  <w:num w:numId="12">
    <w:abstractNumId w:val="1"/>
  </w:num>
  <w:num w:numId="13">
    <w:abstractNumId w:val="7"/>
  </w:num>
  <w:num w:numId="14">
    <w:abstractNumId w:val="4"/>
  </w:num>
  <w:num w:numId="15">
    <w:abstractNumId w:val="6"/>
  </w:num>
  <w:num w:numId="16">
    <w:abstractNumId w:val="18"/>
  </w:num>
  <w:num w:numId="17">
    <w:abstractNumId w:val="27"/>
  </w:num>
  <w:num w:numId="18">
    <w:abstractNumId w:val="33"/>
  </w:num>
  <w:num w:numId="19">
    <w:abstractNumId w:val="10"/>
  </w:num>
  <w:num w:numId="20">
    <w:abstractNumId w:val="28"/>
  </w:num>
  <w:num w:numId="21">
    <w:abstractNumId w:val="11"/>
  </w:num>
  <w:num w:numId="22">
    <w:abstractNumId w:val="17"/>
  </w:num>
  <w:num w:numId="23">
    <w:abstractNumId w:val="24"/>
  </w:num>
  <w:num w:numId="24">
    <w:abstractNumId w:val="9"/>
  </w:num>
  <w:num w:numId="25">
    <w:abstractNumId w:val="16"/>
  </w:num>
  <w:num w:numId="26">
    <w:abstractNumId w:val="3"/>
  </w:num>
  <w:num w:numId="27">
    <w:abstractNumId w:val="34"/>
  </w:num>
  <w:num w:numId="28">
    <w:abstractNumId w:val="2"/>
  </w:num>
  <w:num w:numId="29">
    <w:abstractNumId w:val="19"/>
  </w:num>
  <w:num w:numId="30">
    <w:abstractNumId w:val="31"/>
  </w:num>
  <w:num w:numId="31">
    <w:abstractNumId w:val="30"/>
  </w:num>
  <w:num w:numId="32">
    <w:abstractNumId w:val="31"/>
  </w:num>
  <w:num w:numId="33">
    <w:abstractNumId w:val="15"/>
  </w:num>
  <w:num w:numId="34">
    <w:abstractNumId w:val="0"/>
  </w:num>
  <w:num w:numId="35">
    <w:abstractNumId w:val="5"/>
  </w:num>
  <w:num w:numId="36">
    <w:abstractNumId w:val="23"/>
  </w:num>
  <w:num w:numId="37">
    <w:abstractNumId w:val="36"/>
  </w:num>
  <w:num w:numId="38">
    <w:abstractNumId w:val="29"/>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B9B"/>
    <w:rsid w:val="000105A1"/>
    <w:rsid w:val="000154A5"/>
    <w:rsid w:val="00015F04"/>
    <w:rsid w:val="00016589"/>
    <w:rsid w:val="000170A4"/>
    <w:rsid w:val="000206C4"/>
    <w:rsid w:val="00023AB3"/>
    <w:rsid w:val="00023F12"/>
    <w:rsid w:val="00024391"/>
    <w:rsid w:val="0002476C"/>
    <w:rsid w:val="00027C54"/>
    <w:rsid w:val="00032658"/>
    <w:rsid w:val="000353AC"/>
    <w:rsid w:val="000365C6"/>
    <w:rsid w:val="00042FE6"/>
    <w:rsid w:val="00054C55"/>
    <w:rsid w:val="00057A42"/>
    <w:rsid w:val="00063005"/>
    <w:rsid w:val="00063480"/>
    <w:rsid w:val="0006409B"/>
    <w:rsid w:val="00070B32"/>
    <w:rsid w:val="0007448F"/>
    <w:rsid w:val="000747C3"/>
    <w:rsid w:val="00074C23"/>
    <w:rsid w:val="000759C3"/>
    <w:rsid w:val="00077431"/>
    <w:rsid w:val="00081F43"/>
    <w:rsid w:val="00083621"/>
    <w:rsid w:val="00083D92"/>
    <w:rsid w:val="00086302"/>
    <w:rsid w:val="000901AC"/>
    <w:rsid w:val="000906FC"/>
    <w:rsid w:val="00094F28"/>
    <w:rsid w:val="00096A84"/>
    <w:rsid w:val="00097820"/>
    <w:rsid w:val="000A53B2"/>
    <w:rsid w:val="000A684F"/>
    <w:rsid w:val="000B1C6D"/>
    <w:rsid w:val="000B2026"/>
    <w:rsid w:val="000B3FF4"/>
    <w:rsid w:val="000C01A8"/>
    <w:rsid w:val="000C290F"/>
    <w:rsid w:val="000C7092"/>
    <w:rsid w:val="000C7BC5"/>
    <w:rsid w:val="000C7D61"/>
    <w:rsid w:val="000D0982"/>
    <w:rsid w:val="000D0C57"/>
    <w:rsid w:val="000D1385"/>
    <w:rsid w:val="000D7218"/>
    <w:rsid w:val="000E0586"/>
    <w:rsid w:val="000E4989"/>
    <w:rsid w:val="000E7A55"/>
    <w:rsid w:val="000F1F4E"/>
    <w:rsid w:val="000F2D20"/>
    <w:rsid w:val="000F4EDE"/>
    <w:rsid w:val="000F61E9"/>
    <w:rsid w:val="000F7D4F"/>
    <w:rsid w:val="001011CE"/>
    <w:rsid w:val="00104072"/>
    <w:rsid w:val="00107565"/>
    <w:rsid w:val="00110F51"/>
    <w:rsid w:val="001111BA"/>
    <w:rsid w:val="001132F4"/>
    <w:rsid w:val="00113C45"/>
    <w:rsid w:val="0011434B"/>
    <w:rsid w:val="00122752"/>
    <w:rsid w:val="00122D09"/>
    <w:rsid w:val="001237C0"/>
    <w:rsid w:val="00124099"/>
    <w:rsid w:val="001275B6"/>
    <w:rsid w:val="00133378"/>
    <w:rsid w:val="0013761F"/>
    <w:rsid w:val="00143646"/>
    <w:rsid w:val="00146C2E"/>
    <w:rsid w:val="001508E8"/>
    <w:rsid w:val="001526F4"/>
    <w:rsid w:val="00153320"/>
    <w:rsid w:val="001542A8"/>
    <w:rsid w:val="001542E6"/>
    <w:rsid w:val="001735FC"/>
    <w:rsid w:val="00173B47"/>
    <w:rsid w:val="001760A1"/>
    <w:rsid w:val="0017751C"/>
    <w:rsid w:val="00182A12"/>
    <w:rsid w:val="001865EA"/>
    <w:rsid w:val="001874FE"/>
    <w:rsid w:val="001936D0"/>
    <w:rsid w:val="001946F0"/>
    <w:rsid w:val="00197486"/>
    <w:rsid w:val="001A05C2"/>
    <w:rsid w:val="001A06A3"/>
    <w:rsid w:val="001A2B86"/>
    <w:rsid w:val="001A48D2"/>
    <w:rsid w:val="001A4AA9"/>
    <w:rsid w:val="001B0505"/>
    <w:rsid w:val="001B36B3"/>
    <w:rsid w:val="001C1022"/>
    <w:rsid w:val="001C2935"/>
    <w:rsid w:val="001C48A5"/>
    <w:rsid w:val="001D559D"/>
    <w:rsid w:val="001D6156"/>
    <w:rsid w:val="001E24C8"/>
    <w:rsid w:val="001E432F"/>
    <w:rsid w:val="001E486C"/>
    <w:rsid w:val="001E6DFA"/>
    <w:rsid w:val="001F122D"/>
    <w:rsid w:val="001F2EAF"/>
    <w:rsid w:val="001F4F42"/>
    <w:rsid w:val="001F620D"/>
    <w:rsid w:val="001F6ECA"/>
    <w:rsid w:val="001F79B7"/>
    <w:rsid w:val="001F7C53"/>
    <w:rsid w:val="00203AA9"/>
    <w:rsid w:val="002058E2"/>
    <w:rsid w:val="00207BDF"/>
    <w:rsid w:val="0021006C"/>
    <w:rsid w:val="002106BF"/>
    <w:rsid w:val="002128DB"/>
    <w:rsid w:val="00216C03"/>
    <w:rsid w:val="00217BEE"/>
    <w:rsid w:val="00220D59"/>
    <w:rsid w:val="00222202"/>
    <w:rsid w:val="00225900"/>
    <w:rsid w:val="00227259"/>
    <w:rsid w:val="00230311"/>
    <w:rsid w:val="00232EBF"/>
    <w:rsid w:val="00232ED5"/>
    <w:rsid w:val="00232FE8"/>
    <w:rsid w:val="002351F0"/>
    <w:rsid w:val="002366C3"/>
    <w:rsid w:val="002366FB"/>
    <w:rsid w:val="00237063"/>
    <w:rsid w:val="00237752"/>
    <w:rsid w:val="00237D1F"/>
    <w:rsid w:val="0024108C"/>
    <w:rsid w:val="00244C4E"/>
    <w:rsid w:val="00253AB9"/>
    <w:rsid w:val="00254B41"/>
    <w:rsid w:val="002559EC"/>
    <w:rsid w:val="00260DFF"/>
    <w:rsid w:val="00261CB1"/>
    <w:rsid w:val="00261DF9"/>
    <w:rsid w:val="002667F6"/>
    <w:rsid w:val="00271265"/>
    <w:rsid w:val="00272B0F"/>
    <w:rsid w:val="00276137"/>
    <w:rsid w:val="002777A8"/>
    <w:rsid w:val="0028271F"/>
    <w:rsid w:val="00286AE6"/>
    <w:rsid w:val="00290EA9"/>
    <w:rsid w:val="002952E1"/>
    <w:rsid w:val="00295373"/>
    <w:rsid w:val="00296481"/>
    <w:rsid w:val="00296875"/>
    <w:rsid w:val="00297EEB"/>
    <w:rsid w:val="002A0AA7"/>
    <w:rsid w:val="002A6EC5"/>
    <w:rsid w:val="002A77CB"/>
    <w:rsid w:val="002B3A70"/>
    <w:rsid w:val="002B669A"/>
    <w:rsid w:val="002B7DE2"/>
    <w:rsid w:val="002C20A9"/>
    <w:rsid w:val="002C279B"/>
    <w:rsid w:val="002C450E"/>
    <w:rsid w:val="002C4766"/>
    <w:rsid w:val="002C5B67"/>
    <w:rsid w:val="002C63E6"/>
    <w:rsid w:val="002D161D"/>
    <w:rsid w:val="002D4CC4"/>
    <w:rsid w:val="002D6012"/>
    <w:rsid w:val="002F24C9"/>
    <w:rsid w:val="002F3EDA"/>
    <w:rsid w:val="002F4D57"/>
    <w:rsid w:val="002F62FA"/>
    <w:rsid w:val="002F6327"/>
    <w:rsid w:val="003001A5"/>
    <w:rsid w:val="003011D9"/>
    <w:rsid w:val="00302CFA"/>
    <w:rsid w:val="00304FC3"/>
    <w:rsid w:val="00306193"/>
    <w:rsid w:val="00306239"/>
    <w:rsid w:val="003067C4"/>
    <w:rsid w:val="00306836"/>
    <w:rsid w:val="00311DEC"/>
    <w:rsid w:val="00316C2D"/>
    <w:rsid w:val="00317420"/>
    <w:rsid w:val="00317EFA"/>
    <w:rsid w:val="0032000D"/>
    <w:rsid w:val="00325A39"/>
    <w:rsid w:val="003271CC"/>
    <w:rsid w:val="00332769"/>
    <w:rsid w:val="0033353A"/>
    <w:rsid w:val="0033417E"/>
    <w:rsid w:val="003349FA"/>
    <w:rsid w:val="00340864"/>
    <w:rsid w:val="00352506"/>
    <w:rsid w:val="00354603"/>
    <w:rsid w:val="00355105"/>
    <w:rsid w:val="00356B51"/>
    <w:rsid w:val="00361E64"/>
    <w:rsid w:val="0036371A"/>
    <w:rsid w:val="003664B0"/>
    <w:rsid w:val="00375A8A"/>
    <w:rsid w:val="003765B5"/>
    <w:rsid w:val="00377AFB"/>
    <w:rsid w:val="00381950"/>
    <w:rsid w:val="003850CB"/>
    <w:rsid w:val="003854B0"/>
    <w:rsid w:val="00391763"/>
    <w:rsid w:val="003942F2"/>
    <w:rsid w:val="0039652C"/>
    <w:rsid w:val="003A25AC"/>
    <w:rsid w:val="003A2C31"/>
    <w:rsid w:val="003A5C46"/>
    <w:rsid w:val="003A720F"/>
    <w:rsid w:val="003B475A"/>
    <w:rsid w:val="003B6BD2"/>
    <w:rsid w:val="003B7D75"/>
    <w:rsid w:val="003C1D64"/>
    <w:rsid w:val="003C2776"/>
    <w:rsid w:val="003C3A87"/>
    <w:rsid w:val="003D2204"/>
    <w:rsid w:val="003D5AEB"/>
    <w:rsid w:val="003E149B"/>
    <w:rsid w:val="003E1A26"/>
    <w:rsid w:val="003E35D6"/>
    <w:rsid w:val="003E486C"/>
    <w:rsid w:val="003E66AE"/>
    <w:rsid w:val="003F0073"/>
    <w:rsid w:val="003F08F2"/>
    <w:rsid w:val="003F114F"/>
    <w:rsid w:val="003F2A0C"/>
    <w:rsid w:val="003F6EA1"/>
    <w:rsid w:val="0040725A"/>
    <w:rsid w:val="00410A4C"/>
    <w:rsid w:val="004114B6"/>
    <w:rsid w:val="00411E54"/>
    <w:rsid w:val="00412BEC"/>
    <w:rsid w:val="00420080"/>
    <w:rsid w:val="00420D32"/>
    <w:rsid w:val="00424F89"/>
    <w:rsid w:val="00425D65"/>
    <w:rsid w:val="00426411"/>
    <w:rsid w:val="00427CCB"/>
    <w:rsid w:val="00431373"/>
    <w:rsid w:val="004315B2"/>
    <w:rsid w:val="00431BCF"/>
    <w:rsid w:val="0043630B"/>
    <w:rsid w:val="00441790"/>
    <w:rsid w:val="00447153"/>
    <w:rsid w:val="00451CFE"/>
    <w:rsid w:val="00453763"/>
    <w:rsid w:val="00455B6A"/>
    <w:rsid w:val="0045629E"/>
    <w:rsid w:val="00457309"/>
    <w:rsid w:val="00457539"/>
    <w:rsid w:val="00457C01"/>
    <w:rsid w:val="004631AB"/>
    <w:rsid w:val="004641E9"/>
    <w:rsid w:val="00471C68"/>
    <w:rsid w:val="0047380A"/>
    <w:rsid w:val="004746C5"/>
    <w:rsid w:val="00474D31"/>
    <w:rsid w:val="0048226E"/>
    <w:rsid w:val="00490BFC"/>
    <w:rsid w:val="00495F16"/>
    <w:rsid w:val="00496D8C"/>
    <w:rsid w:val="004A2B5E"/>
    <w:rsid w:val="004A2EFE"/>
    <w:rsid w:val="004A3880"/>
    <w:rsid w:val="004A420E"/>
    <w:rsid w:val="004A46C9"/>
    <w:rsid w:val="004A5069"/>
    <w:rsid w:val="004A7FDB"/>
    <w:rsid w:val="004B02FF"/>
    <w:rsid w:val="004B0D76"/>
    <w:rsid w:val="004B291A"/>
    <w:rsid w:val="004B5A49"/>
    <w:rsid w:val="004B5CAF"/>
    <w:rsid w:val="004B6EB1"/>
    <w:rsid w:val="004C01BC"/>
    <w:rsid w:val="004C0E4D"/>
    <w:rsid w:val="004C3E2F"/>
    <w:rsid w:val="004C7A47"/>
    <w:rsid w:val="004D1F12"/>
    <w:rsid w:val="004D38C8"/>
    <w:rsid w:val="004D6DB5"/>
    <w:rsid w:val="004D6EE1"/>
    <w:rsid w:val="004D719E"/>
    <w:rsid w:val="004D7246"/>
    <w:rsid w:val="004E1FAF"/>
    <w:rsid w:val="004E4D56"/>
    <w:rsid w:val="004E6E3C"/>
    <w:rsid w:val="004E73C3"/>
    <w:rsid w:val="004E7E71"/>
    <w:rsid w:val="004F1AED"/>
    <w:rsid w:val="004F35ED"/>
    <w:rsid w:val="004F3AC1"/>
    <w:rsid w:val="005117FA"/>
    <w:rsid w:val="00511D44"/>
    <w:rsid w:val="00515D99"/>
    <w:rsid w:val="0051720B"/>
    <w:rsid w:val="00520D75"/>
    <w:rsid w:val="00521757"/>
    <w:rsid w:val="005236E4"/>
    <w:rsid w:val="00525EC5"/>
    <w:rsid w:val="005263CC"/>
    <w:rsid w:val="005363F1"/>
    <w:rsid w:val="00536C72"/>
    <w:rsid w:val="00541088"/>
    <w:rsid w:val="0054178E"/>
    <w:rsid w:val="00542FD8"/>
    <w:rsid w:val="00543BFD"/>
    <w:rsid w:val="0054455F"/>
    <w:rsid w:val="00555B34"/>
    <w:rsid w:val="005565C0"/>
    <w:rsid w:val="00556BC9"/>
    <w:rsid w:val="005604A0"/>
    <w:rsid w:val="00560861"/>
    <w:rsid w:val="00567E04"/>
    <w:rsid w:val="00573DAA"/>
    <w:rsid w:val="0058004C"/>
    <w:rsid w:val="0058552B"/>
    <w:rsid w:val="0059290B"/>
    <w:rsid w:val="0059379D"/>
    <w:rsid w:val="00593B81"/>
    <w:rsid w:val="005A2DF8"/>
    <w:rsid w:val="005A634D"/>
    <w:rsid w:val="005B0C8B"/>
    <w:rsid w:val="005C1D7C"/>
    <w:rsid w:val="005C379E"/>
    <w:rsid w:val="005C5663"/>
    <w:rsid w:val="005C62EF"/>
    <w:rsid w:val="005D4071"/>
    <w:rsid w:val="005D5FC6"/>
    <w:rsid w:val="005D616C"/>
    <w:rsid w:val="005D7083"/>
    <w:rsid w:val="005E2206"/>
    <w:rsid w:val="005E3DDC"/>
    <w:rsid w:val="005E5295"/>
    <w:rsid w:val="005F2B93"/>
    <w:rsid w:val="005F5C8C"/>
    <w:rsid w:val="0060062B"/>
    <w:rsid w:val="0060188D"/>
    <w:rsid w:val="00604370"/>
    <w:rsid w:val="0061025B"/>
    <w:rsid w:val="00613B52"/>
    <w:rsid w:val="006151AE"/>
    <w:rsid w:val="006158A3"/>
    <w:rsid w:val="00616C25"/>
    <w:rsid w:val="0062097A"/>
    <w:rsid w:val="0062101D"/>
    <w:rsid w:val="00622D09"/>
    <w:rsid w:val="0062413C"/>
    <w:rsid w:val="0062456D"/>
    <w:rsid w:val="006247B9"/>
    <w:rsid w:val="00627495"/>
    <w:rsid w:val="006322F4"/>
    <w:rsid w:val="00634B7F"/>
    <w:rsid w:val="00634D0B"/>
    <w:rsid w:val="00634E30"/>
    <w:rsid w:val="00635076"/>
    <w:rsid w:val="006375CD"/>
    <w:rsid w:val="00640279"/>
    <w:rsid w:val="00640952"/>
    <w:rsid w:val="0064229B"/>
    <w:rsid w:val="00644126"/>
    <w:rsid w:val="006462A0"/>
    <w:rsid w:val="0064685E"/>
    <w:rsid w:val="0064785A"/>
    <w:rsid w:val="00655012"/>
    <w:rsid w:val="006553FF"/>
    <w:rsid w:val="00660676"/>
    <w:rsid w:val="006609E3"/>
    <w:rsid w:val="006636F3"/>
    <w:rsid w:val="00666BB7"/>
    <w:rsid w:val="00671585"/>
    <w:rsid w:val="0067314B"/>
    <w:rsid w:val="00675178"/>
    <w:rsid w:val="00676648"/>
    <w:rsid w:val="006838D0"/>
    <w:rsid w:val="0069226A"/>
    <w:rsid w:val="00692BD7"/>
    <w:rsid w:val="006937F7"/>
    <w:rsid w:val="006A04A6"/>
    <w:rsid w:val="006A04E9"/>
    <w:rsid w:val="006A1DF9"/>
    <w:rsid w:val="006A24BB"/>
    <w:rsid w:val="006A41A4"/>
    <w:rsid w:val="006A6E11"/>
    <w:rsid w:val="006B0157"/>
    <w:rsid w:val="006B227B"/>
    <w:rsid w:val="006B2EFC"/>
    <w:rsid w:val="006B5261"/>
    <w:rsid w:val="006C11EC"/>
    <w:rsid w:val="006C250A"/>
    <w:rsid w:val="006C378D"/>
    <w:rsid w:val="006C39F2"/>
    <w:rsid w:val="006C4A28"/>
    <w:rsid w:val="006C6EB5"/>
    <w:rsid w:val="006C78F5"/>
    <w:rsid w:val="006D055F"/>
    <w:rsid w:val="006D0B32"/>
    <w:rsid w:val="006D1E8B"/>
    <w:rsid w:val="006D39E7"/>
    <w:rsid w:val="006D3F97"/>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344A"/>
    <w:rsid w:val="007254A5"/>
    <w:rsid w:val="007276C2"/>
    <w:rsid w:val="00731709"/>
    <w:rsid w:val="00731842"/>
    <w:rsid w:val="0073464D"/>
    <w:rsid w:val="007354B1"/>
    <w:rsid w:val="0073751B"/>
    <w:rsid w:val="00752228"/>
    <w:rsid w:val="00754916"/>
    <w:rsid w:val="00754B5A"/>
    <w:rsid w:val="007570FB"/>
    <w:rsid w:val="00760764"/>
    <w:rsid w:val="007664C0"/>
    <w:rsid w:val="00767360"/>
    <w:rsid w:val="007675D2"/>
    <w:rsid w:val="0077168D"/>
    <w:rsid w:val="0077532D"/>
    <w:rsid w:val="0078219C"/>
    <w:rsid w:val="00784ECE"/>
    <w:rsid w:val="007964A6"/>
    <w:rsid w:val="007A1595"/>
    <w:rsid w:val="007A2264"/>
    <w:rsid w:val="007A576A"/>
    <w:rsid w:val="007A5B13"/>
    <w:rsid w:val="007A625E"/>
    <w:rsid w:val="007A7CA1"/>
    <w:rsid w:val="007B0FCE"/>
    <w:rsid w:val="007B1520"/>
    <w:rsid w:val="007B3B35"/>
    <w:rsid w:val="007B6249"/>
    <w:rsid w:val="007C2E1F"/>
    <w:rsid w:val="007C40AA"/>
    <w:rsid w:val="007C40D0"/>
    <w:rsid w:val="007C42DC"/>
    <w:rsid w:val="007C4DA2"/>
    <w:rsid w:val="007D2A7F"/>
    <w:rsid w:val="007D3156"/>
    <w:rsid w:val="007D3F21"/>
    <w:rsid w:val="007D5859"/>
    <w:rsid w:val="007D5A9D"/>
    <w:rsid w:val="007D7F00"/>
    <w:rsid w:val="007E1419"/>
    <w:rsid w:val="007E72AB"/>
    <w:rsid w:val="007E7CA9"/>
    <w:rsid w:val="007E7DDB"/>
    <w:rsid w:val="007F5955"/>
    <w:rsid w:val="007F79D9"/>
    <w:rsid w:val="00807DE1"/>
    <w:rsid w:val="00810DAA"/>
    <w:rsid w:val="00812470"/>
    <w:rsid w:val="0081385D"/>
    <w:rsid w:val="00815D38"/>
    <w:rsid w:val="00816173"/>
    <w:rsid w:val="00821B76"/>
    <w:rsid w:val="00822A82"/>
    <w:rsid w:val="008234A1"/>
    <w:rsid w:val="008242D2"/>
    <w:rsid w:val="00830C3F"/>
    <w:rsid w:val="0083201F"/>
    <w:rsid w:val="00835BB9"/>
    <w:rsid w:val="00836039"/>
    <w:rsid w:val="00841561"/>
    <w:rsid w:val="00844286"/>
    <w:rsid w:val="00852EB3"/>
    <w:rsid w:val="0086151A"/>
    <w:rsid w:val="00862410"/>
    <w:rsid w:val="00863169"/>
    <w:rsid w:val="00863F38"/>
    <w:rsid w:val="008724AF"/>
    <w:rsid w:val="008771AD"/>
    <w:rsid w:val="008802B7"/>
    <w:rsid w:val="00881817"/>
    <w:rsid w:val="00881C3B"/>
    <w:rsid w:val="008859A4"/>
    <w:rsid w:val="008903D1"/>
    <w:rsid w:val="008912BC"/>
    <w:rsid w:val="0089451C"/>
    <w:rsid w:val="00896562"/>
    <w:rsid w:val="008A01C9"/>
    <w:rsid w:val="008A3A69"/>
    <w:rsid w:val="008B179C"/>
    <w:rsid w:val="008B1F86"/>
    <w:rsid w:val="008B7197"/>
    <w:rsid w:val="008D00BC"/>
    <w:rsid w:val="008E0476"/>
    <w:rsid w:val="008E7EB3"/>
    <w:rsid w:val="008F0EF6"/>
    <w:rsid w:val="008F120F"/>
    <w:rsid w:val="008F2013"/>
    <w:rsid w:val="00900E6A"/>
    <w:rsid w:val="00906113"/>
    <w:rsid w:val="0091242E"/>
    <w:rsid w:val="009125E4"/>
    <w:rsid w:val="00914090"/>
    <w:rsid w:val="00916ECD"/>
    <w:rsid w:val="009209F8"/>
    <w:rsid w:val="009210B0"/>
    <w:rsid w:val="00930700"/>
    <w:rsid w:val="0093197B"/>
    <w:rsid w:val="00936C0F"/>
    <w:rsid w:val="009401F2"/>
    <w:rsid w:val="00942160"/>
    <w:rsid w:val="009446DF"/>
    <w:rsid w:val="00946937"/>
    <w:rsid w:val="00952F94"/>
    <w:rsid w:val="0095608A"/>
    <w:rsid w:val="00961BD7"/>
    <w:rsid w:val="0097000E"/>
    <w:rsid w:val="00973E8E"/>
    <w:rsid w:val="0098044A"/>
    <w:rsid w:val="00981E8D"/>
    <w:rsid w:val="00983655"/>
    <w:rsid w:val="0098485E"/>
    <w:rsid w:val="00985890"/>
    <w:rsid w:val="00992988"/>
    <w:rsid w:val="009930E4"/>
    <w:rsid w:val="00995FF2"/>
    <w:rsid w:val="009971F9"/>
    <w:rsid w:val="009A02E9"/>
    <w:rsid w:val="009A3D3B"/>
    <w:rsid w:val="009C2449"/>
    <w:rsid w:val="009C358C"/>
    <w:rsid w:val="009C3D2D"/>
    <w:rsid w:val="009C4D9E"/>
    <w:rsid w:val="009C506A"/>
    <w:rsid w:val="009C52E4"/>
    <w:rsid w:val="009C6B00"/>
    <w:rsid w:val="009C7C3C"/>
    <w:rsid w:val="009D00DB"/>
    <w:rsid w:val="009D0DD2"/>
    <w:rsid w:val="009D6F6E"/>
    <w:rsid w:val="009E1E60"/>
    <w:rsid w:val="009E23D4"/>
    <w:rsid w:val="009E3C7F"/>
    <w:rsid w:val="009E739C"/>
    <w:rsid w:val="009F0023"/>
    <w:rsid w:val="009F49B5"/>
    <w:rsid w:val="009F5936"/>
    <w:rsid w:val="00A01C67"/>
    <w:rsid w:val="00A022F9"/>
    <w:rsid w:val="00A11E5C"/>
    <w:rsid w:val="00A12A46"/>
    <w:rsid w:val="00A1446D"/>
    <w:rsid w:val="00A159B9"/>
    <w:rsid w:val="00A168D6"/>
    <w:rsid w:val="00A236BC"/>
    <w:rsid w:val="00A2390D"/>
    <w:rsid w:val="00A250D1"/>
    <w:rsid w:val="00A257FB"/>
    <w:rsid w:val="00A27BEC"/>
    <w:rsid w:val="00A303CF"/>
    <w:rsid w:val="00A3426C"/>
    <w:rsid w:val="00A356C4"/>
    <w:rsid w:val="00A359A9"/>
    <w:rsid w:val="00A364E5"/>
    <w:rsid w:val="00A41190"/>
    <w:rsid w:val="00A43339"/>
    <w:rsid w:val="00A52750"/>
    <w:rsid w:val="00A52DC9"/>
    <w:rsid w:val="00A55D55"/>
    <w:rsid w:val="00A6161D"/>
    <w:rsid w:val="00A617FF"/>
    <w:rsid w:val="00A64129"/>
    <w:rsid w:val="00A64A09"/>
    <w:rsid w:val="00A677AF"/>
    <w:rsid w:val="00A70824"/>
    <w:rsid w:val="00A7096E"/>
    <w:rsid w:val="00A716D8"/>
    <w:rsid w:val="00A72653"/>
    <w:rsid w:val="00A7301A"/>
    <w:rsid w:val="00A74A92"/>
    <w:rsid w:val="00A75F7B"/>
    <w:rsid w:val="00A760A3"/>
    <w:rsid w:val="00A811F5"/>
    <w:rsid w:val="00A8154F"/>
    <w:rsid w:val="00A823CC"/>
    <w:rsid w:val="00A825E5"/>
    <w:rsid w:val="00A85443"/>
    <w:rsid w:val="00A91B49"/>
    <w:rsid w:val="00A95473"/>
    <w:rsid w:val="00AA0BD9"/>
    <w:rsid w:val="00AA49FC"/>
    <w:rsid w:val="00AA569A"/>
    <w:rsid w:val="00AB176D"/>
    <w:rsid w:val="00AB2617"/>
    <w:rsid w:val="00AB6C46"/>
    <w:rsid w:val="00AC139D"/>
    <w:rsid w:val="00AC2CAE"/>
    <w:rsid w:val="00AC3856"/>
    <w:rsid w:val="00AC7B8A"/>
    <w:rsid w:val="00AD38B6"/>
    <w:rsid w:val="00AD5488"/>
    <w:rsid w:val="00AD7DFC"/>
    <w:rsid w:val="00AD7F63"/>
    <w:rsid w:val="00AE1B07"/>
    <w:rsid w:val="00AE2CD6"/>
    <w:rsid w:val="00AE7A01"/>
    <w:rsid w:val="00B00842"/>
    <w:rsid w:val="00B019E1"/>
    <w:rsid w:val="00B038CB"/>
    <w:rsid w:val="00B0515B"/>
    <w:rsid w:val="00B1031C"/>
    <w:rsid w:val="00B12B14"/>
    <w:rsid w:val="00B178AC"/>
    <w:rsid w:val="00B20043"/>
    <w:rsid w:val="00B204F8"/>
    <w:rsid w:val="00B21967"/>
    <w:rsid w:val="00B228EC"/>
    <w:rsid w:val="00B26F03"/>
    <w:rsid w:val="00B33E69"/>
    <w:rsid w:val="00B40556"/>
    <w:rsid w:val="00B40E5A"/>
    <w:rsid w:val="00B4194E"/>
    <w:rsid w:val="00B4267B"/>
    <w:rsid w:val="00B42D4A"/>
    <w:rsid w:val="00B45070"/>
    <w:rsid w:val="00B517DF"/>
    <w:rsid w:val="00B51B6F"/>
    <w:rsid w:val="00B534C5"/>
    <w:rsid w:val="00B574D4"/>
    <w:rsid w:val="00B577FC"/>
    <w:rsid w:val="00B604ED"/>
    <w:rsid w:val="00B632EA"/>
    <w:rsid w:val="00B63B16"/>
    <w:rsid w:val="00B6527C"/>
    <w:rsid w:val="00B66BB3"/>
    <w:rsid w:val="00B731F7"/>
    <w:rsid w:val="00B8066F"/>
    <w:rsid w:val="00B822E1"/>
    <w:rsid w:val="00B9312F"/>
    <w:rsid w:val="00B94B8B"/>
    <w:rsid w:val="00B94D22"/>
    <w:rsid w:val="00B95B32"/>
    <w:rsid w:val="00B96F6D"/>
    <w:rsid w:val="00BA06FA"/>
    <w:rsid w:val="00BA5EA6"/>
    <w:rsid w:val="00BB1FE8"/>
    <w:rsid w:val="00BB4813"/>
    <w:rsid w:val="00BB7C36"/>
    <w:rsid w:val="00BC12CD"/>
    <w:rsid w:val="00BC7577"/>
    <w:rsid w:val="00BD05AB"/>
    <w:rsid w:val="00BD3116"/>
    <w:rsid w:val="00BD7E51"/>
    <w:rsid w:val="00BE12C6"/>
    <w:rsid w:val="00BE444A"/>
    <w:rsid w:val="00BE48FD"/>
    <w:rsid w:val="00BE588D"/>
    <w:rsid w:val="00BE7F5F"/>
    <w:rsid w:val="00BF2610"/>
    <w:rsid w:val="00BF512E"/>
    <w:rsid w:val="00BF53E4"/>
    <w:rsid w:val="00BF5A3E"/>
    <w:rsid w:val="00C02E58"/>
    <w:rsid w:val="00C07539"/>
    <w:rsid w:val="00C124D2"/>
    <w:rsid w:val="00C13825"/>
    <w:rsid w:val="00C13B6E"/>
    <w:rsid w:val="00C143D5"/>
    <w:rsid w:val="00C20634"/>
    <w:rsid w:val="00C22A97"/>
    <w:rsid w:val="00C22B10"/>
    <w:rsid w:val="00C247C7"/>
    <w:rsid w:val="00C3240E"/>
    <w:rsid w:val="00C32B61"/>
    <w:rsid w:val="00C37CF0"/>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4F22"/>
    <w:rsid w:val="00CA5BB2"/>
    <w:rsid w:val="00CB6468"/>
    <w:rsid w:val="00CC00B5"/>
    <w:rsid w:val="00CC1FD9"/>
    <w:rsid w:val="00CC351D"/>
    <w:rsid w:val="00CC42CA"/>
    <w:rsid w:val="00CC60D5"/>
    <w:rsid w:val="00CC755B"/>
    <w:rsid w:val="00CD0F2F"/>
    <w:rsid w:val="00CD1A3F"/>
    <w:rsid w:val="00CD27BC"/>
    <w:rsid w:val="00CD5CD5"/>
    <w:rsid w:val="00CD6449"/>
    <w:rsid w:val="00CE0EB4"/>
    <w:rsid w:val="00CE7D4A"/>
    <w:rsid w:val="00CF0D22"/>
    <w:rsid w:val="00CF0EA0"/>
    <w:rsid w:val="00CF13BE"/>
    <w:rsid w:val="00CF41AA"/>
    <w:rsid w:val="00CF428C"/>
    <w:rsid w:val="00CF549F"/>
    <w:rsid w:val="00D03B52"/>
    <w:rsid w:val="00D04299"/>
    <w:rsid w:val="00D0542F"/>
    <w:rsid w:val="00D1149C"/>
    <w:rsid w:val="00D16C26"/>
    <w:rsid w:val="00D1732D"/>
    <w:rsid w:val="00D203A3"/>
    <w:rsid w:val="00D25291"/>
    <w:rsid w:val="00D30802"/>
    <w:rsid w:val="00D30CBE"/>
    <w:rsid w:val="00D34A84"/>
    <w:rsid w:val="00D36DF7"/>
    <w:rsid w:val="00D407DD"/>
    <w:rsid w:val="00D41CC8"/>
    <w:rsid w:val="00D457E3"/>
    <w:rsid w:val="00D47413"/>
    <w:rsid w:val="00D50AD5"/>
    <w:rsid w:val="00D5444B"/>
    <w:rsid w:val="00D55E38"/>
    <w:rsid w:val="00D6511F"/>
    <w:rsid w:val="00D80C37"/>
    <w:rsid w:val="00D81473"/>
    <w:rsid w:val="00D83F69"/>
    <w:rsid w:val="00D846A6"/>
    <w:rsid w:val="00D852FF"/>
    <w:rsid w:val="00D86D59"/>
    <w:rsid w:val="00D875A6"/>
    <w:rsid w:val="00D9316E"/>
    <w:rsid w:val="00D95256"/>
    <w:rsid w:val="00D953C9"/>
    <w:rsid w:val="00DA2317"/>
    <w:rsid w:val="00DA3B49"/>
    <w:rsid w:val="00DA7993"/>
    <w:rsid w:val="00DB487A"/>
    <w:rsid w:val="00DB546C"/>
    <w:rsid w:val="00DB5AEC"/>
    <w:rsid w:val="00DC3E12"/>
    <w:rsid w:val="00DC3FBA"/>
    <w:rsid w:val="00DC5C79"/>
    <w:rsid w:val="00DC6870"/>
    <w:rsid w:val="00DD199B"/>
    <w:rsid w:val="00DD1A1E"/>
    <w:rsid w:val="00DE11D5"/>
    <w:rsid w:val="00DE151E"/>
    <w:rsid w:val="00DE7938"/>
    <w:rsid w:val="00DF21CE"/>
    <w:rsid w:val="00DF2B89"/>
    <w:rsid w:val="00DF361F"/>
    <w:rsid w:val="00DF4287"/>
    <w:rsid w:val="00DF55E4"/>
    <w:rsid w:val="00DF6185"/>
    <w:rsid w:val="00E026BA"/>
    <w:rsid w:val="00E25970"/>
    <w:rsid w:val="00E261AF"/>
    <w:rsid w:val="00E26FB1"/>
    <w:rsid w:val="00E27E84"/>
    <w:rsid w:val="00E322A7"/>
    <w:rsid w:val="00E32E61"/>
    <w:rsid w:val="00E3306B"/>
    <w:rsid w:val="00E33AA6"/>
    <w:rsid w:val="00E412B9"/>
    <w:rsid w:val="00E418E6"/>
    <w:rsid w:val="00E44DBD"/>
    <w:rsid w:val="00E4587E"/>
    <w:rsid w:val="00E45973"/>
    <w:rsid w:val="00E51D3D"/>
    <w:rsid w:val="00E52447"/>
    <w:rsid w:val="00E53540"/>
    <w:rsid w:val="00E54528"/>
    <w:rsid w:val="00E54FE7"/>
    <w:rsid w:val="00E56343"/>
    <w:rsid w:val="00E60538"/>
    <w:rsid w:val="00E60E4C"/>
    <w:rsid w:val="00E718DE"/>
    <w:rsid w:val="00E71CDD"/>
    <w:rsid w:val="00E73590"/>
    <w:rsid w:val="00E7633D"/>
    <w:rsid w:val="00E85059"/>
    <w:rsid w:val="00E860C4"/>
    <w:rsid w:val="00E874D3"/>
    <w:rsid w:val="00E915BF"/>
    <w:rsid w:val="00E93836"/>
    <w:rsid w:val="00E93BD3"/>
    <w:rsid w:val="00E94047"/>
    <w:rsid w:val="00E940B7"/>
    <w:rsid w:val="00E94DC2"/>
    <w:rsid w:val="00EA046F"/>
    <w:rsid w:val="00EA1684"/>
    <w:rsid w:val="00EA1F0D"/>
    <w:rsid w:val="00EA3709"/>
    <w:rsid w:val="00EA3C20"/>
    <w:rsid w:val="00EA3FEF"/>
    <w:rsid w:val="00EA5E71"/>
    <w:rsid w:val="00EA75A5"/>
    <w:rsid w:val="00EB5B9C"/>
    <w:rsid w:val="00EB64BE"/>
    <w:rsid w:val="00EB7CD1"/>
    <w:rsid w:val="00EC6ED7"/>
    <w:rsid w:val="00EE0D35"/>
    <w:rsid w:val="00EE1E1F"/>
    <w:rsid w:val="00EE2471"/>
    <w:rsid w:val="00EF130B"/>
    <w:rsid w:val="00EF3176"/>
    <w:rsid w:val="00EF3C37"/>
    <w:rsid w:val="00EF4219"/>
    <w:rsid w:val="00EF573F"/>
    <w:rsid w:val="00EF5FFD"/>
    <w:rsid w:val="00F00282"/>
    <w:rsid w:val="00F048A3"/>
    <w:rsid w:val="00F06D52"/>
    <w:rsid w:val="00F1099B"/>
    <w:rsid w:val="00F10D4F"/>
    <w:rsid w:val="00F1158C"/>
    <w:rsid w:val="00F14B1F"/>
    <w:rsid w:val="00F2191D"/>
    <w:rsid w:val="00F23ADE"/>
    <w:rsid w:val="00F23BCB"/>
    <w:rsid w:val="00F24977"/>
    <w:rsid w:val="00F24BC1"/>
    <w:rsid w:val="00F25692"/>
    <w:rsid w:val="00F31894"/>
    <w:rsid w:val="00F3399D"/>
    <w:rsid w:val="00F3434C"/>
    <w:rsid w:val="00F35162"/>
    <w:rsid w:val="00F362A8"/>
    <w:rsid w:val="00F40970"/>
    <w:rsid w:val="00F4420F"/>
    <w:rsid w:val="00F44258"/>
    <w:rsid w:val="00F47EA2"/>
    <w:rsid w:val="00F52AF3"/>
    <w:rsid w:val="00F553AA"/>
    <w:rsid w:val="00F56232"/>
    <w:rsid w:val="00F622D4"/>
    <w:rsid w:val="00F80D3D"/>
    <w:rsid w:val="00F875B0"/>
    <w:rsid w:val="00F95CFE"/>
    <w:rsid w:val="00F96F60"/>
    <w:rsid w:val="00F97977"/>
    <w:rsid w:val="00FA194E"/>
    <w:rsid w:val="00FA1C8C"/>
    <w:rsid w:val="00FA2E2A"/>
    <w:rsid w:val="00FA4296"/>
    <w:rsid w:val="00FB04BF"/>
    <w:rsid w:val="00FB0978"/>
    <w:rsid w:val="00FB4A32"/>
    <w:rsid w:val="00FB4EE7"/>
    <w:rsid w:val="00FB5F38"/>
    <w:rsid w:val="00FB71A8"/>
    <w:rsid w:val="00FC120C"/>
    <w:rsid w:val="00FC5EC7"/>
    <w:rsid w:val="00FD2EAA"/>
    <w:rsid w:val="00FE221D"/>
    <w:rsid w:val="00FE4F8E"/>
    <w:rsid w:val="00FE645E"/>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optp.vlada.gov.sk/ine-dokumenty/" TargetMode="External"/><Relationship Id="rId37" Type="http://schemas.openxmlformats.org/officeDocument/2006/relationships/hyperlink" Target="http://www.itms2014.sk"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finance.gov.sk/Default.aspx?CatID=9348"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optp.vlada.gov.sk/ine-dokumenty/" TargetMode="External"/><Relationship Id="rId35" Type="http://schemas.openxmlformats.org/officeDocument/2006/relationships/hyperlink" Target="http://optp.vlada.gov.sk/ine-dokumenty/" TargetMode="External"/><Relationship Id="rId43"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ntTable" Target="fontTable.xml"/><Relationship Id="rId20" Type="http://schemas.openxmlformats.org/officeDocument/2006/relationships/hyperlink" Target="https://www.optp.vlada.gov.sk/predkladanie-ziadosti-o-nfp/" TargetMode="External"/><Relationship Id="rId41"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8A913-DDA4-4FD9-BF18-88A62D89E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9993</Words>
  <Characters>56964</Characters>
  <Application>Microsoft Office Word</Application>
  <DocSecurity>0</DocSecurity>
  <Lines>474</Lines>
  <Paragraphs>133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2019-07-10T08:33:00Z</dcterms:created>
  <dcterms:modified xsi:type="dcterms:W3CDTF">2019-12-16T08:38:00Z</dcterms:modified>
</cp:coreProperties>
</file>